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01E9A" w14:textId="710BCD9B" w:rsidR="00804D66" w:rsidRPr="004043A6" w:rsidRDefault="007F14D8" w:rsidP="007F14D8">
      <w:pPr>
        <w:jc w:val="center"/>
        <w:rPr>
          <w:rFonts w:ascii="Arial" w:hAnsi="Arial" w:cs="Arial"/>
          <w:b/>
          <w:lang w:val="en-US"/>
        </w:rPr>
      </w:pPr>
      <w:r w:rsidRPr="007F14D8">
        <w:rPr>
          <w:rFonts w:ascii="Arial" w:hAnsi="Arial" w:cs="Arial"/>
          <w:b/>
          <w:lang w:val="fr-CH"/>
        </w:rPr>
        <w:t>Commentaires</w:t>
      </w:r>
    </w:p>
    <w:p w14:paraId="2AE2BD3C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</w:p>
    <w:p w14:paraId="57825E9E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  <w:r w:rsidRPr="004043A6">
        <w:rPr>
          <w:rFonts w:ascii="Arial" w:hAnsi="Arial" w:cs="Arial"/>
          <w:b/>
          <w:lang w:val="en-US"/>
        </w:rPr>
        <w:t>Johnson &amp; Johnson Vision Care</w:t>
      </w:r>
    </w:p>
    <w:p w14:paraId="3F74B99A" w14:textId="77777777" w:rsidR="00804D66" w:rsidRPr="004043A6" w:rsidRDefault="00804D66" w:rsidP="00684B82">
      <w:pPr>
        <w:rPr>
          <w:rFonts w:ascii="Arial" w:hAnsi="Arial" w:cs="Arial"/>
          <w:b/>
          <w:lang w:val="en-US"/>
        </w:rPr>
      </w:pPr>
    </w:p>
    <w:p w14:paraId="513BDABA" w14:textId="58A5A72E" w:rsidR="00804D66" w:rsidRPr="004043A6" w:rsidRDefault="004043A6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  <w:lang w:val="en-US"/>
        </w:rPr>
      </w:pPr>
      <w:r w:rsidRPr="004043A6">
        <w:rPr>
          <w:rFonts w:ascii="Arial" w:hAnsi="Arial" w:cs="Arial"/>
          <w:b/>
          <w:sz w:val="18"/>
          <w:szCs w:val="18"/>
        </w:rPr>
        <w:t>1•DAY ACUVUE</w:t>
      </w:r>
      <w:r w:rsidRPr="004043A6">
        <w:rPr>
          <w:rFonts w:ascii="Arial" w:hAnsi="Arial" w:cs="Arial"/>
          <w:b/>
          <w:sz w:val="18"/>
          <w:szCs w:val="18"/>
          <w:vertAlign w:val="superscript"/>
        </w:rPr>
        <w:t>®</w:t>
      </w:r>
      <w:r w:rsidRPr="004043A6">
        <w:rPr>
          <w:rFonts w:ascii="Arial" w:hAnsi="Arial" w:cs="Arial"/>
          <w:b/>
          <w:sz w:val="18"/>
          <w:szCs w:val="18"/>
        </w:rPr>
        <w:t xml:space="preserve"> MOIST MULTIFOCAL</w:t>
      </w:r>
      <w:ins w:id="0" w:author="SON Agency GmbH" w:date="2015-07-03T11:48:00Z">
        <w:r>
          <w:rPr>
            <w:rFonts w:ascii="Arial" w:hAnsi="Arial" w:cs="Arial"/>
            <w:b/>
            <w:sz w:val="18"/>
            <w:szCs w:val="18"/>
          </w:rPr>
          <w:br/>
        </w:r>
      </w:ins>
    </w:p>
    <w:p w14:paraId="0042F767" w14:textId="77777777" w:rsidR="00804D66" w:rsidRPr="004043A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1A1D9857" w14:textId="77777777" w:rsidR="007F14D8" w:rsidRDefault="007F14D8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63FC40A1" w14:textId="435FFBE3" w:rsidR="00404A9E" w:rsidRPr="008D3AD9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18"/>
          <w:szCs w:val="18"/>
          <w:lang w:val="fr-CH"/>
        </w:rPr>
      </w:pPr>
      <w:r w:rsidRPr="00D6722D">
        <w:rPr>
          <w:rFonts w:ascii="Arial" w:hAnsi="Arial" w:cs="Arial"/>
          <w:b/>
          <w:bCs/>
          <w:color w:val="000000" w:themeColor="text1"/>
          <w:sz w:val="18"/>
          <w:szCs w:val="18"/>
          <w:lang w:val="fr-CH"/>
        </w:rPr>
        <w:t xml:space="preserve">Votre vue se modifie. Votre confort de vision </w:t>
      </w:r>
      <w:r w:rsidR="004A5C62">
        <w:rPr>
          <w:rFonts w:ascii="Arial" w:hAnsi="Arial" w:cs="Arial"/>
          <w:b/>
          <w:bCs/>
          <w:color w:val="000000" w:themeColor="text1"/>
          <w:sz w:val="18"/>
          <w:szCs w:val="18"/>
          <w:lang w:val="fr-CH"/>
        </w:rPr>
        <w:t>reste</w:t>
      </w:r>
      <w:r w:rsidRPr="00D6722D">
        <w:rPr>
          <w:rFonts w:ascii="Arial" w:hAnsi="Arial" w:cs="Arial"/>
          <w:b/>
          <w:bCs/>
          <w:color w:val="000000" w:themeColor="text1"/>
          <w:sz w:val="18"/>
          <w:szCs w:val="18"/>
          <w:lang w:val="fr-CH"/>
        </w:rPr>
        <w:t>.</w:t>
      </w:r>
      <w:r w:rsidR="007E0B3E" w:rsidRPr="00CA5C2E">
        <w:rPr>
          <w:rFonts w:ascii="Arial" w:hAnsi="Arial" w:cs="Arial"/>
          <w:sz w:val="18"/>
          <w:szCs w:val="18"/>
          <w:vertAlign w:val="superscript"/>
          <w:lang w:val="it-IT"/>
        </w:rPr>
        <w:br/>
      </w:r>
    </w:p>
    <w:p w14:paraId="5F483D3F" w14:textId="77777777" w:rsidR="00804D66" w:rsidRPr="00CA5C2E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FR"/>
        </w:rPr>
      </w:pPr>
      <w:r w:rsidRPr="00CA5C2E">
        <w:rPr>
          <w:rFonts w:ascii="Arial" w:hAnsi="Arial" w:cs="Arial"/>
          <w:sz w:val="18"/>
          <w:szCs w:val="18"/>
          <w:lang w:val="fr-FR"/>
        </w:rPr>
        <w:t>-------------------------------------------------------------------------------------------------------------------------------------------------------</w:t>
      </w:r>
    </w:p>
    <w:p w14:paraId="1C2848EA" w14:textId="77777777" w:rsidR="007F14D8" w:rsidRPr="00CA5C2E" w:rsidRDefault="007F14D8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  <w:lang w:val="fr-FR"/>
        </w:rPr>
      </w:pPr>
    </w:p>
    <w:p w14:paraId="0532A355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  <w:r w:rsidRPr="007F14D8">
        <w:rPr>
          <w:rFonts w:ascii="Arial" w:hAnsi="Arial" w:cs="Arial"/>
          <w:b/>
          <w:sz w:val="18"/>
          <w:szCs w:val="18"/>
          <w:lang w:val="fr-CH"/>
        </w:rPr>
        <w:t>Avez-vous récemment constaté des modifications de votre vue ?</w:t>
      </w:r>
      <w:r w:rsidRPr="007F14D8">
        <w:rPr>
          <w:rFonts w:ascii="Arial" w:hAnsi="Arial" w:cs="Arial"/>
          <w:sz w:val="18"/>
          <w:szCs w:val="18"/>
          <w:lang w:val="fr-CH"/>
        </w:rPr>
        <w:br/>
      </w:r>
      <w:r w:rsidRPr="007F14D8">
        <w:rPr>
          <w:rFonts w:ascii="Arial" w:hAnsi="Arial" w:cs="Arial"/>
          <w:sz w:val="18"/>
          <w:szCs w:val="18"/>
          <w:lang w:val="fr-CH"/>
        </w:rPr>
        <w:br/>
        <w:t>Ou des difficultés à lire les menus, à voir avec un mauvais éclairage ou bien à déchiffrer les petits caractères ?  Si ceci vous est familier, il s’agit probablement de presbytie. C’est ainsi que l’on décrit un état normal de l’œil dû à l’âge et qui n’a rien d’inquiétant. En vieillissant, la qualité de vision de près diminue et les sensations de sécheresse deviennent plus importantes.</w:t>
      </w:r>
    </w:p>
    <w:p w14:paraId="02B09800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</w:p>
    <w:p w14:paraId="4BC3DA3E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6"/>
          <w:lang w:val="fr-CH"/>
        </w:rPr>
      </w:pPr>
      <w:r w:rsidRPr="007F14D8">
        <w:rPr>
          <w:rFonts w:ascii="Arial" w:hAnsi="Arial" w:cs="Arial"/>
          <w:b/>
          <w:sz w:val="18"/>
          <w:szCs w:val="18"/>
          <w:lang w:val="fr-CH"/>
        </w:rPr>
        <w:t>Grâce aux nouvelles lentilles de contact 1•DAY ACUVUE</w:t>
      </w:r>
      <w:r w:rsidRPr="007F14D8">
        <w:rPr>
          <w:rFonts w:ascii="Arial" w:hAnsi="Arial" w:cs="Arial"/>
          <w:b/>
          <w:sz w:val="18"/>
          <w:szCs w:val="18"/>
          <w:vertAlign w:val="superscript"/>
          <w:lang w:val="fr-CH"/>
        </w:rPr>
        <w:t>®</w:t>
      </w:r>
      <w:r w:rsidRPr="007F14D8">
        <w:rPr>
          <w:rFonts w:ascii="Arial" w:hAnsi="Arial" w:cs="Arial"/>
          <w:b/>
          <w:sz w:val="18"/>
          <w:szCs w:val="18"/>
          <w:lang w:val="fr-CH"/>
        </w:rPr>
        <w:t xml:space="preserve"> MOIST MULTIFOCAL, nous avons une solution pour vous.</w:t>
      </w:r>
      <w:r w:rsidRPr="007F14D8">
        <w:rPr>
          <w:rFonts w:ascii="Arial" w:hAnsi="Arial" w:cs="Arial"/>
          <w:sz w:val="18"/>
          <w:szCs w:val="18"/>
          <w:lang w:val="fr-CH"/>
        </w:rPr>
        <w:t xml:space="preserve"> </w:t>
      </w:r>
      <w:r w:rsidRPr="007F14D8">
        <w:rPr>
          <w:rFonts w:ascii="Arial" w:hAnsi="Arial" w:cs="Arial"/>
          <w:sz w:val="18"/>
          <w:szCs w:val="18"/>
          <w:lang w:val="fr-CH"/>
        </w:rPr>
        <w:br/>
      </w:r>
      <w:r w:rsidRPr="007F14D8">
        <w:rPr>
          <w:rFonts w:ascii="Arial" w:hAnsi="Arial" w:cs="Arial"/>
          <w:sz w:val="18"/>
          <w:szCs w:val="18"/>
          <w:lang w:val="fr-CH"/>
        </w:rPr>
        <w:br/>
        <w:t>Le design unique s’adapte aux modifications de vos yeux et procure une qualité de vision de première classe. Faisant partie de la gamme de produits 1•DAY ACUVUE</w:t>
      </w:r>
      <w:r w:rsidRPr="007F14D8">
        <w:rPr>
          <w:rFonts w:ascii="Arial" w:hAnsi="Arial" w:cs="Arial"/>
          <w:sz w:val="18"/>
          <w:szCs w:val="18"/>
          <w:vertAlign w:val="superscript"/>
          <w:lang w:val="fr-CH"/>
        </w:rPr>
        <w:t>®</w:t>
      </w:r>
      <w:r w:rsidRPr="007F14D8">
        <w:rPr>
          <w:rFonts w:ascii="Arial" w:hAnsi="Arial" w:cs="Arial"/>
          <w:sz w:val="18"/>
          <w:szCs w:val="18"/>
          <w:lang w:val="fr-CH"/>
        </w:rPr>
        <w:t xml:space="preserve"> MOIST, ces lentilles de contact vous offrent un confort de port durable et une excellente compatibilité.</w:t>
      </w:r>
    </w:p>
    <w:p w14:paraId="339856BE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fr-CH"/>
        </w:rPr>
      </w:pPr>
      <w:r w:rsidRPr="007F14D8">
        <w:rPr>
          <w:rFonts w:ascii="Arial" w:hAnsi="Arial" w:cs="Arial"/>
          <w:sz w:val="18"/>
          <w:szCs w:val="18"/>
          <w:lang w:val="fr-CH"/>
        </w:rPr>
        <w:br/>
      </w:r>
      <w:r w:rsidRPr="007F14D8">
        <w:rPr>
          <w:rFonts w:ascii="Arial" w:hAnsi="Arial" w:cs="Arial"/>
          <w:b/>
          <w:sz w:val="18"/>
          <w:szCs w:val="18"/>
          <w:lang w:val="fr-CH"/>
        </w:rPr>
        <w:t>Faites confiance au n°1 mondial des marques de lentilles les plus vendues</w:t>
      </w:r>
      <w:r w:rsidRPr="007F14D8">
        <w:rPr>
          <w:rFonts w:ascii="Arial" w:hAnsi="Arial" w:cs="Arial"/>
          <w:b/>
          <w:sz w:val="18"/>
          <w:szCs w:val="18"/>
          <w:vertAlign w:val="superscript"/>
          <w:lang w:val="fr-CH"/>
        </w:rPr>
        <w:t>1</w:t>
      </w:r>
      <w:r w:rsidRPr="007F14D8">
        <w:rPr>
          <w:rFonts w:ascii="Arial" w:hAnsi="Arial" w:cs="Arial"/>
          <w:b/>
          <w:sz w:val="18"/>
          <w:szCs w:val="18"/>
          <w:lang w:val="fr-CH"/>
        </w:rPr>
        <w:t xml:space="preserve"> et demandez un essai sans engagement à votre spécialiste en lentilles de contact.</w:t>
      </w:r>
      <w:r w:rsidRPr="007F14D8">
        <w:rPr>
          <w:rFonts w:ascii="Arial" w:hAnsi="Arial" w:cs="Arial"/>
          <w:b/>
          <w:sz w:val="18"/>
          <w:szCs w:val="18"/>
          <w:vertAlign w:val="superscript"/>
          <w:lang w:val="fr-CH"/>
        </w:rPr>
        <w:t>2</w:t>
      </w:r>
      <w:r w:rsidRPr="007F14D8">
        <w:rPr>
          <w:rFonts w:ascii="Arial" w:hAnsi="Arial" w:cs="Arial"/>
          <w:b/>
          <w:sz w:val="18"/>
          <w:szCs w:val="18"/>
          <w:vertAlign w:val="superscript"/>
          <w:lang w:val="fr-CH"/>
        </w:rPr>
        <w:br/>
      </w:r>
      <w:r w:rsidRPr="007F14D8">
        <w:rPr>
          <w:rFonts w:ascii="Arial" w:hAnsi="Arial" w:cs="Arial"/>
          <w:b/>
          <w:sz w:val="18"/>
          <w:szCs w:val="18"/>
          <w:vertAlign w:val="superscript"/>
          <w:lang w:val="fr-CH"/>
        </w:rPr>
        <w:br/>
      </w:r>
      <w:r w:rsidRPr="007F14D8">
        <w:rPr>
          <w:rFonts w:ascii="Arial" w:hAnsi="Arial" w:cs="Arial"/>
          <w:b/>
          <w:sz w:val="18"/>
          <w:szCs w:val="18"/>
          <w:vertAlign w:val="superscript"/>
          <w:lang w:val="fr-CH"/>
        </w:rPr>
        <w:br/>
      </w:r>
      <w:r w:rsidRPr="007F14D8">
        <w:rPr>
          <w:rFonts w:ascii="Arial" w:hAnsi="Arial" w:cs="Arial"/>
          <w:b/>
          <w:bCs/>
          <w:sz w:val="18"/>
          <w:szCs w:val="18"/>
          <w:lang w:val="fr-CH"/>
        </w:rPr>
        <w:t>1•DAY ACUVUE</w:t>
      </w:r>
      <w:r w:rsidRPr="007F14D8">
        <w:rPr>
          <w:rFonts w:ascii="Arial" w:hAnsi="Arial" w:cs="Arial"/>
          <w:b/>
          <w:bCs/>
          <w:sz w:val="18"/>
          <w:szCs w:val="18"/>
          <w:vertAlign w:val="superscript"/>
          <w:lang w:val="fr-CH"/>
        </w:rPr>
        <w:t>®</w:t>
      </w:r>
      <w:r w:rsidRPr="007F14D8">
        <w:rPr>
          <w:rFonts w:ascii="Arial" w:hAnsi="Arial" w:cs="Arial"/>
          <w:b/>
          <w:bCs/>
          <w:sz w:val="18"/>
          <w:szCs w:val="18"/>
          <w:lang w:val="fr-CH"/>
        </w:rPr>
        <w:t xml:space="preserve"> MOIST MULTIFOCAL</w:t>
      </w:r>
    </w:p>
    <w:p w14:paraId="764475CF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fr-CH"/>
        </w:rPr>
      </w:pPr>
    </w:p>
    <w:p w14:paraId="3BFB9F23" w14:textId="43679D70" w:rsidR="00404A9E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  <w:lang w:val="fr-CH"/>
        </w:rPr>
      </w:pPr>
      <w:r w:rsidRPr="007F14D8">
        <w:rPr>
          <w:rFonts w:ascii="Arial" w:hAnsi="Arial" w:cs="Arial"/>
          <w:sz w:val="18"/>
          <w:szCs w:val="18"/>
          <w:lang w:val="fr-CH"/>
        </w:rPr>
        <w:t>La technologie innovante INTUISIGHT™ offre à l’œil une lentille qui s’adapte de manière optimale et une excellente qualité visuelle à toutes les distances. L’apparition fréquente d’une sensation de sécheresse liée aux lentilles de contact est minimisée</w:t>
      </w:r>
      <w:r w:rsidRPr="00D6722D">
        <w:rPr>
          <w:rFonts w:ascii="Arial" w:hAnsi="Arial" w:cs="Arial"/>
          <w:sz w:val="18"/>
          <w:szCs w:val="18"/>
          <w:lang w:val="fr-CH"/>
        </w:rPr>
        <w:t xml:space="preserve"> par la technologie LACREON</w:t>
      </w:r>
      <w:r w:rsidRPr="00D6722D">
        <w:rPr>
          <w:rFonts w:ascii="Arial" w:hAnsi="Arial" w:cs="Arial"/>
          <w:sz w:val="18"/>
          <w:szCs w:val="18"/>
          <w:vertAlign w:val="superscript"/>
          <w:lang w:val="fr-CH"/>
        </w:rPr>
        <w:t>®</w:t>
      </w:r>
      <w:r w:rsidRPr="00D6722D">
        <w:rPr>
          <w:rFonts w:ascii="Arial" w:hAnsi="Arial" w:cs="Arial"/>
          <w:sz w:val="18"/>
          <w:szCs w:val="18"/>
          <w:lang w:val="fr-CH"/>
        </w:rPr>
        <w:t xml:space="preserve"> : un agent hydratant durablement intégré dans la lentille qui procure une agréable sensation de fraîcheur tout au long de la journée.</w:t>
      </w:r>
      <w:r>
        <w:rPr>
          <w:rFonts w:ascii="Arial" w:hAnsi="Arial" w:cs="Arial"/>
          <w:sz w:val="18"/>
          <w:szCs w:val="18"/>
          <w:vertAlign w:val="superscript"/>
          <w:lang w:val="fr-CH"/>
        </w:rPr>
        <w:t xml:space="preserve">3, </w:t>
      </w:r>
      <w:r w:rsidRPr="00D6722D">
        <w:rPr>
          <w:rFonts w:ascii="Arial" w:hAnsi="Arial" w:cs="Arial"/>
          <w:sz w:val="18"/>
          <w:szCs w:val="18"/>
          <w:vertAlign w:val="superscript"/>
          <w:lang w:val="fr-CH"/>
        </w:rPr>
        <w:t>4</w:t>
      </w:r>
    </w:p>
    <w:p w14:paraId="662F5381" w14:textId="77777777" w:rsid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  <w:lang w:val="fr-CH"/>
        </w:rPr>
      </w:pPr>
    </w:p>
    <w:p w14:paraId="61372E45" w14:textId="00D43351" w:rsidR="007F14D8" w:rsidRPr="00CA5C2E" w:rsidRDefault="00404A9E" w:rsidP="00352CE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FR"/>
        </w:rPr>
      </w:pPr>
      <w:r w:rsidRPr="00CA5C2E">
        <w:rPr>
          <w:rFonts w:ascii="Arial" w:hAnsi="Arial" w:cs="Arial"/>
          <w:sz w:val="18"/>
          <w:szCs w:val="18"/>
          <w:lang w:val="fr-FR"/>
        </w:rPr>
        <w:t>-------------------------------------------------------------------------------------------------------------------------------------------------------</w:t>
      </w:r>
    </w:p>
    <w:p w14:paraId="1CF6F6CB" w14:textId="77777777" w:rsidR="007F14D8" w:rsidRPr="00D6722D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</w:p>
    <w:p w14:paraId="49668889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  <w:r w:rsidRPr="00D6722D">
        <w:rPr>
          <w:rFonts w:ascii="Arial" w:hAnsi="Arial" w:cs="Arial"/>
          <w:sz w:val="18"/>
          <w:szCs w:val="18"/>
          <w:lang w:val="fr-CH"/>
        </w:rPr>
        <w:t xml:space="preserve">1) </w:t>
      </w:r>
      <w:r w:rsidRPr="007F14D8">
        <w:rPr>
          <w:rFonts w:ascii="Arial" w:hAnsi="Arial" w:cs="Arial"/>
          <w:sz w:val="18"/>
          <w:szCs w:val="18"/>
          <w:lang w:val="fr-CH"/>
        </w:rPr>
        <w:t>Basé sur des données de tiers indépendant.</w:t>
      </w:r>
    </w:p>
    <w:p w14:paraId="7D90D1D9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  <w:r w:rsidRPr="007F14D8">
        <w:rPr>
          <w:rFonts w:ascii="Arial" w:hAnsi="Arial" w:cs="Arial"/>
          <w:sz w:val="18"/>
          <w:szCs w:val="18"/>
          <w:lang w:val="fr-CH"/>
        </w:rPr>
        <w:t>2) Frais d’adaptation possibles.</w:t>
      </w:r>
    </w:p>
    <w:p w14:paraId="37CF691E" w14:textId="03BC0979" w:rsidR="007F14D8" w:rsidRPr="00D6722D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  <w:r w:rsidRPr="00CA5C2E">
        <w:rPr>
          <w:rFonts w:ascii="Arial" w:hAnsi="Arial" w:cs="Arial"/>
          <w:sz w:val="18"/>
          <w:szCs w:val="18"/>
          <w:lang w:val="fr-CH"/>
        </w:rPr>
        <w:t>3) Sheardown, H., Liu, L. und Jones, L.: Chemical characterisation of 1∙DAY ACUVUE</w:t>
      </w:r>
      <w:r w:rsidRPr="00CA5C2E">
        <w:rPr>
          <w:rFonts w:ascii="Arial" w:hAnsi="Arial" w:cs="Arial"/>
          <w:sz w:val="18"/>
          <w:szCs w:val="18"/>
          <w:vertAlign w:val="superscript"/>
          <w:lang w:val="fr-CH"/>
        </w:rPr>
        <w:t>®</w:t>
      </w:r>
      <w:r w:rsidRPr="00CA5C2E">
        <w:rPr>
          <w:rFonts w:ascii="Arial" w:hAnsi="Arial" w:cs="Arial"/>
          <w:sz w:val="18"/>
          <w:szCs w:val="18"/>
          <w:lang w:val="fr-CH"/>
        </w:rPr>
        <w:t xml:space="preserve"> MOIST and 1∙DAY ACUVUE</w:t>
      </w:r>
      <w:r w:rsidRPr="00CA5C2E">
        <w:rPr>
          <w:rFonts w:ascii="Arial" w:hAnsi="Arial" w:cs="Arial"/>
          <w:sz w:val="18"/>
          <w:szCs w:val="18"/>
          <w:vertAlign w:val="superscript"/>
          <w:lang w:val="fr-CH"/>
        </w:rPr>
        <w:t>®</w:t>
      </w:r>
      <w:r w:rsidRPr="00CA5C2E">
        <w:rPr>
          <w:rFonts w:ascii="Arial" w:hAnsi="Arial" w:cs="Arial"/>
          <w:sz w:val="18"/>
          <w:szCs w:val="18"/>
          <w:lang w:val="fr-CH"/>
        </w:rPr>
        <w:t xml:space="preserve"> contact lenses. </w:t>
      </w:r>
      <w:r w:rsidRPr="00D6722D">
        <w:rPr>
          <w:rFonts w:ascii="Arial" w:hAnsi="Arial" w:cs="Arial"/>
          <w:sz w:val="18"/>
          <w:szCs w:val="18"/>
          <w:lang w:val="fr-CH"/>
        </w:rPr>
        <w:t>Invest Ophthalmol Vis Sci 2006; 47: E-Abstract 2388.</w:t>
      </w:r>
    </w:p>
    <w:p w14:paraId="2B008455" w14:textId="77777777" w:rsid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  <w:r w:rsidRPr="00D6722D">
        <w:rPr>
          <w:rFonts w:ascii="Arial" w:hAnsi="Arial" w:cs="Arial"/>
          <w:sz w:val="18"/>
          <w:szCs w:val="18"/>
          <w:lang w:val="fr-CH"/>
        </w:rPr>
        <w:t xml:space="preserve">4) Données d’archives JJVC, 2005 </w:t>
      </w:r>
      <w:r>
        <w:rPr>
          <w:rFonts w:ascii="Arial" w:hAnsi="Arial" w:cs="Arial"/>
          <w:sz w:val="18"/>
          <w:szCs w:val="18"/>
          <w:lang w:val="fr-CH"/>
        </w:rPr>
        <w:t>et</w:t>
      </w:r>
      <w:r w:rsidRPr="00D6722D">
        <w:rPr>
          <w:rFonts w:ascii="Arial" w:hAnsi="Arial" w:cs="Arial"/>
          <w:sz w:val="18"/>
          <w:szCs w:val="18"/>
          <w:lang w:val="fr-CH"/>
        </w:rPr>
        <w:t xml:space="preserve"> 2007.</w:t>
      </w:r>
    </w:p>
    <w:p w14:paraId="5A46F7A3" w14:textId="77777777" w:rsid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</w:p>
    <w:p w14:paraId="1392DE8A" w14:textId="341DC86B" w:rsidR="00804D66" w:rsidRPr="00CA5C2E" w:rsidRDefault="00804D66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FR"/>
        </w:rPr>
      </w:pPr>
      <w:r w:rsidRPr="00CA5C2E">
        <w:rPr>
          <w:rFonts w:ascii="Arial" w:hAnsi="Arial" w:cs="Arial"/>
          <w:sz w:val="18"/>
          <w:szCs w:val="18"/>
          <w:lang w:val="fr-FR"/>
        </w:rPr>
        <w:t>-------------------------------------------------------------------------------------------------------------------------------------------------------</w:t>
      </w:r>
    </w:p>
    <w:p w14:paraId="047021C3" w14:textId="77777777" w:rsidR="00804D66" w:rsidRPr="00CA5C2E" w:rsidRDefault="00804D66" w:rsidP="00804D66">
      <w:pPr>
        <w:rPr>
          <w:rFonts w:ascii="Arial" w:hAnsi="Arial" w:cs="Arial"/>
          <w:sz w:val="18"/>
          <w:szCs w:val="18"/>
          <w:lang w:val="fr-FR"/>
        </w:rPr>
      </w:pPr>
    </w:p>
    <w:p w14:paraId="5D154E7F" w14:textId="2FE89A3F" w:rsidR="007F14D8" w:rsidRPr="00CA5C2E" w:rsidRDefault="007F14D8" w:rsidP="007F14D8">
      <w:pPr>
        <w:rPr>
          <w:rFonts w:ascii="Arial" w:hAnsi="Arial" w:cs="Arial"/>
          <w:sz w:val="18"/>
          <w:szCs w:val="18"/>
          <w:lang w:val="fr-FR"/>
        </w:rPr>
      </w:pPr>
      <w:bookmarkStart w:id="1" w:name="_GoBack"/>
      <w:bookmarkEnd w:id="1"/>
      <w:r w:rsidRPr="00CA5C2E">
        <w:rPr>
          <w:rFonts w:ascii="Arial" w:hAnsi="Arial" w:cs="Arial"/>
          <w:sz w:val="18"/>
          <w:szCs w:val="18"/>
          <w:lang w:val="fr-FR"/>
        </w:rPr>
        <w:t>ACUVUE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>, 1∙DAY ACUVUE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 xml:space="preserve"> MOIST MULTIFOCAL, LACREON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>, INTUISIGHT™ et SEE WHAT COULD BE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 xml:space="preserve"> sont des marques déposées de Johnson &amp; Johnson AG. Johnson &amp; Johnson Vision Care est part de Johnson &amp; Johnson AG. © Johnson &amp; Johnson AG 2015.</w:t>
      </w:r>
    </w:p>
    <w:p w14:paraId="58F638F9" w14:textId="67C15E0D" w:rsidR="007F14D8" w:rsidRPr="004043A6" w:rsidRDefault="007F14D8" w:rsidP="007F14D8">
      <w:pPr>
        <w:rPr>
          <w:rFonts w:ascii="Arial" w:hAnsi="Arial" w:cs="Arial"/>
          <w:sz w:val="18"/>
          <w:szCs w:val="18"/>
        </w:rPr>
      </w:pPr>
    </w:p>
    <w:sectPr w:rsidR="007F14D8" w:rsidRPr="004043A6" w:rsidSect="00BD56D1">
      <w:pgSz w:w="11900" w:h="16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C74F9" w14:textId="77777777" w:rsidR="00D61DC5" w:rsidRDefault="00D61DC5" w:rsidP="00BD56D1">
      <w:r>
        <w:separator/>
      </w:r>
    </w:p>
  </w:endnote>
  <w:endnote w:type="continuationSeparator" w:id="0">
    <w:p w14:paraId="7F6FD509" w14:textId="77777777" w:rsidR="00D61DC5" w:rsidRDefault="00D61DC5" w:rsidP="00BD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FE4D6" w14:textId="77777777" w:rsidR="00D61DC5" w:rsidRDefault="00D61DC5" w:rsidP="00BD56D1">
      <w:r>
        <w:separator/>
      </w:r>
    </w:p>
  </w:footnote>
  <w:footnote w:type="continuationSeparator" w:id="0">
    <w:p w14:paraId="30487C63" w14:textId="77777777" w:rsidR="00D61DC5" w:rsidRDefault="00D61DC5" w:rsidP="00BD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6AF2"/>
    <w:multiLevelType w:val="hybridMultilevel"/>
    <w:tmpl w:val="15FA97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34EF8"/>
    <w:multiLevelType w:val="hybridMultilevel"/>
    <w:tmpl w:val="677800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5023EE"/>
    <w:multiLevelType w:val="hybridMultilevel"/>
    <w:tmpl w:val="27F41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D10A4"/>
    <w:multiLevelType w:val="hybridMultilevel"/>
    <w:tmpl w:val="2FCCFC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261B99"/>
    <w:multiLevelType w:val="hybridMultilevel"/>
    <w:tmpl w:val="062C1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76C9C"/>
    <w:multiLevelType w:val="hybridMultilevel"/>
    <w:tmpl w:val="1E506C6A"/>
    <w:lvl w:ilvl="0" w:tplc="6D0E4A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9E"/>
    <w:rsid w:val="0011570A"/>
    <w:rsid w:val="00167D90"/>
    <w:rsid w:val="00184306"/>
    <w:rsid w:val="00187C0A"/>
    <w:rsid w:val="001C3B38"/>
    <w:rsid w:val="0025351B"/>
    <w:rsid w:val="002A7E51"/>
    <w:rsid w:val="002C0FF7"/>
    <w:rsid w:val="00351971"/>
    <w:rsid w:val="00352CEA"/>
    <w:rsid w:val="00362B29"/>
    <w:rsid w:val="003D2D98"/>
    <w:rsid w:val="003E59D6"/>
    <w:rsid w:val="00401A5F"/>
    <w:rsid w:val="004043A6"/>
    <w:rsid w:val="00404A9E"/>
    <w:rsid w:val="00407BF3"/>
    <w:rsid w:val="004867F9"/>
    <w:rsid w:val="004A5C62"/>
    <w:rsid w:val="004F0CC1"/>
    <w:rsid w:val="00524E0B"/>
    <w:rsid w:val="00525BCC"/>
    <w:rsid w:val="00552AB3"/>
    <w:rsid w:val="005810C4"/>
    <w:rsid w:val="005B04C3"/>
    <w:rsid w:val="005C7D54"/>
    <w:rsid w:val="005F4E59"/>
    <w:rsid w:val="00616EF1"/>
    <w:rsid w:val="0066222E"/>
    <w:rsid w:val="00684B82"/>
    <w:rsid w:val="006B2252"/>
    <w:rsid w:val="006E2297"/>
    <w:rsid w:val="00700247"/>
    <w:rsid w:val="00797EED"/>
    <w:rsid w:val="007B597B"/>
    <w:rsid w:val="007C004E"/>
    <w:rsid w:val="007C4A51"/>
    <w:rsid w:val="007E0B3E"/>
    <w:rsid w:val="007F14D8"/>
    <w:rsid w:val="0080445C"/>
    <w:rsid w:val="00804D66"/>
    <w:rsid w:val="008141EB"/>
    <w:rsid w:val="008431C8"/>
    <w:rsid w:val="00851437"/>
    <w:rsid w:val="008D36D9"/>
    <w:rsid w:val="008D3AD9"/>
    <w:rsid w:val="00904025"/>
    <w:rsid w:val="009F295B"/>
    <w:rsid w:val="00A22025"/>
    <w:rsid w:val="00A56FB5"/>
    <w:rsid w:val="00A72F79"/>
    <w:rsid w:val="00AC0C82"/>
    <w:rsid w:val="00AC5BF4"/>
    <w:rsid w:val="00B02B37"/>
    <w:rsid w:val="00B3180B"/>
    <w:rsid w:val="00B7598E"/>
    <w:rsid w:val="00B87A36"/>
    <w:rsid w:val="00B95456"/>
    <w:rsid w:val="00BD56D1"/>
    <w:rsid w:val="00C314E7"/>
    <w:rsid w:val="00C5762C"/>
    <w:rsid w:val="00CA5C2E"/>
    <w:rsid w:val="00CC2714"/>
    <w:rsid w:val="00CD5303"/>
    <w:rsid w:val="00CF7317"/>
    <w:rsid w:val="00D03FB0"/>
    <w:rsid w:val="00D278CA"/>
    <w:rsid w:val="00D3291C"/>
    <w:rsid w:val="00D61DC5"/>
    <w:rsid w:val="00D64A10"/>
    <w:rsid w:val="00D7300D"/>
    <w:rsid w:val="00D86365"/>
    <w:rsid w:val="00DB629E"/>
    <w:rsid w:val="00DD46C8"/>
    <w:rsid w:val="00DE7BAC"/>
    <w:rsid w:val="00E14866"/>
    <w:rsid w:val="00E378B8"/>
    <w:rsid w:val="00E64251"/>
    <w:rsid w:val="00E85716"/>
    <w:rsid w:val="00E870FE"/>
    <w:rsid w:val="00EC05F3"/>
    <w:rsid w:val="00ED6670"/>
    <w:rsid w:val="00ED6745"/>
    <w:rsid w:val="00F318D3"/>
    <w:rsid w:val="00F80938"/>
    <w:rsid w:val="00FA1DAC"/>
    <w:rsid w:val="00FA3BBE"/>
    <w:rsid w:val="00FB0818"/>
    <w:rsid w:val="00FF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AFB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  <w:style w:type="character" w:styleId="Kommentarzeichen">
    <w:name w:val="annotation reference"/>
    <w:basedOn w:val="Absatzstandardschriftart"/>
    <w:rsid w:val="00CA5C2E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CA5C2E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CA5C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rsid w:val="00CA5C2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CA5C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  <w:style w:type="character" w:styleId="Kommentarzeichen">
    <w:name w:val="annotation reference"/>
    <w:basedOn w:val="Absatzstandardschriftart"/>
    <w:rsid w:val="00CA5C2E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CA5C2E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CA5C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rsid w:val="00CA5C2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CA5C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C090B8-C1C2-4240-A892-D47192BC7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2343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Son Agency GmbH</Company>
  <LinksUpToDate>false</LinksUpToDate>
  <CharactersWithSpaces>2709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Pfeiffer</dc:creator>
  <cp:keywords/>
  <dc:description/>
  <cp:lastModifiedBy>SON Agency GmbH</cp:lastModifiedBy>
  <cp:revision>3</cp:revision>
  <dcterms:created xsi:type="dcterms:W3CDTF">2015-07-31T08:42:00Z</dcterms:created>
  <dcterms:modified xsi:type="dcterms:W3CDTF">2015-08-04T07:48:00Z</dcterms:modified>
  <cp:category/>
</cp:coreProperties>
</file>