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7D654" w14:textId="04DC595B" w:rsidR="00804D66" w:rsidRPr="0066222E" w:rsidRDefault="00804D66" w:rsidP="00804D66">
      <w:pPr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Textbausteine</w:t>
      </w:r>
      <w:r w:rsidR="00AD1482">
        <w:rPr>
          <w:rFonts w:ascii="Arial" w:hAnsi="Arial"/>
          <w:b/>
        </w:rPr>
        <w:t xml:space="preserve"> CH-I</w:t>
      </w:r>
    </w:p>
    <w:p w14:paraId="7FEB903B" w14:textId="77777777" w:rsidR="00804D66" w:rsidRPr="0066222E" w:rsidRDefault="00804D66" w:rsidP="00804D66">
      <w:pPr>
        <w:jc w:val="center"/>
        <w:rPr>
          <w:rFonts w:ascii="Arial" w:hAnsi="Arial" w:cs="Arial"/>
          <w:b/>
        </w:rPr>
      </w:pPr>
    </w:p>
    <w:p w14:paraId="0B092D09" w14:textId="77777777" w:rsidR="00804D66" w:rsidRPr="0066222E" w:rsidRDefault="00804D66" w:rsidP="00804D66">
      <w:pPr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Johnson &amp; Johnson Vision Care</w:t>
      </w:r>
    </w:p>
    <w:p w14:paraId="07B5AADB" w14:textId="77777777" w:rsidR="00804D66" w:rsidRPr="0066222E" w:rsidRDefault="00804D66" w:rsidP="00684B82">
      <w:pPr>
        <w:rPr>
          <w:rFonts w:ascii="Arial" w:hAnsi="Arial" w:cs="Arial"/>
          <w:b/>
        </w:rPr>
      </w:pPr>
    </w:p>
    <w:p w14:paraId="37D4D3AF" w14:textId="47BBA3AA" w:rsidR="00684B82" w:rsidRPr="0066222E" w:rsidRDefault="00404A9E" w:rsidP="00684B82">
      <w:pPr>
        <w:rPr>
          <w:rFonts w:ascii="Arial" w:hAnsi="Arial" w:cs="Arial"/>
          <w:b/>
        </w:rPr>
      </w:pPr>
      <w:r>
        <w:rPr>
          <w:rFonts w:ascii="Arial" w:hAnsi="Arial"/>
          <w:b/>
        </w:rPr>
        <w:t>Toolbox per il prodotto 1•DAY ACUVUE</w:t>
      </w:r>
      <w:r>
        <w:rPr>
          <w:rFonts w:ascii="Arial" w:hAnsi="Arial"/>
          <w:b/>
          <w:vertAlign w:val="superscript"/>
        </w:rPr>
        <w:t>®</w:t>
      </w:r>
      <w:r>
        <w:rPr>
          <w:rFonts w:ascii="Arial" w:hAnsi="Arial"/>
          <w:b/>
        </w:rPr>
        <w:t xml:space="preserve"> MOIST </w:t>
      </w:r>
    </w:p>
    <w:p w14:paraId="77709FB7" w14:textId="77777777" w:rsidR="00804D66" w:rsidRPr="0066222E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36AC365A" w14:textId="77777777" w:rsidR="00804D66" w:rsidRPr="00E1486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-------------------------------------------------------------------------------------------------------------------------------------------------------</w:t>
      </w:r>
    </w:p>
    <w:p w14:paraId="07ADF2BD" w14:textId="77777777" w:rsidR="00804D66" w:rsidRPr="00E14866" w:rsidRDefault="00804D66" w:rsidP="00804D66">
      <w:pPr>
        <w:rPr>
          <w:rFonts w:ascii="Arial" w:hAnsi="Arial" w:cs="Arial"/>
          <w:sz w:val="18"/>
          <w:szCs w:val="18"/>
        </w:rPr>
      </w:pPr>
    </w:p>
    <w:p w14:paraId="5EEFF1C3" w14:textId="77777777" w:rsidR="00804D66" w:rsidRPr="0066222E" w:rsidRDefault="00804D66" w:rsidP="00684B82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/>
          <w:b/>
          <w:sz w:val="18"/>
        </w:rPr>
        <w:t>Headlines:</w:t>
      </w:r>
    </w:p>
    <w:p w14:paraId="05B3E568" w14:textId="77777777" w:rsidR="00CD5303" w:rsidRPr="00CD5303" w:rsidRDefault="00CD5303" w:rsidP="00CD53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5A9C0501" w14:textId="20B5C87C" w:rsidR="00404A9E" w:rsidRPr="00D03FB0" w:rsidRDefault="00404A9E" w:rsidP="00804D6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/>
          <w:b/>
          <w:sz w:val="18"/>
        </w:rPr>
        <w:t>1•DAY ACUVUE</w:t>
      </w:r>
      <w:r>
        <w:rPr>
          <w:rFonts w:ascii="Arial" w:hAnsi="Arial"/>
          <w:b/>
          <w:sz w:val="18"/>
          <w:vertAlign w:val="superscript"/>
        </w:rPr>
        <w:t>®</w:t>
      </w:r>
      <w:r>
        <w:rPr>
          <w:rFonts w:ascii="Arial" w:hAnsi="Arial"/>
          <w:b/>
          <w:sz w:val="18"/>
        </w:rPr>
        <w:t xml:space="preserve"> MOIST – la scelta perfetta per i portatori di lenti a contatto con occhi secchi e sensibili.</w:t>
      </w:r>
    </w:p>
    <w:p w14:paraId="2E78F0C0" w14:textId="77777777" w:rsidR="00404A9E" w:rsidRPr="004F0CC1" w:rsidRDefault="00404A9E" w:rsidP="00804D6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3BA7DD68" w14:textId="77777777" w:rsidR="00804D66" w:rsidRPr="00E1486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-------------------------------------------------------------------------------------------------------------------------------------------------------</w:t>
      </w:r>
    </w:p>
    <w:p w14:paraId="31E5B8FF" w14:textId="77777777" w:rsidR="00804D66" w:rsidRPr="00E14866" w:rsidRDefault="00804D66" w:rsidP="00804D66">
      <w:pPr>
        <w:rPr>
          <w:rFonts w:ascii="Arial" w:hAnsi="Arial" w:cs="Arial"/>
          <w:sz w:val="18"/>
          <w:szCs w:val="18"/>
        </w:rPr>
      </w:pPr>
    </w:p>
    <w:p w14:paraId="6BCC20BA" w14:textId="08111D7C" w:rsidR="00804D66" w:rsidRPr="0066222E" w:rsidRDefault="00804D66" w:rsidP="00804D66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/>
          <w:b/>
          <w:sz w:val="18"/>
        </w:rPr>
        <w:t>Copy:</w:t>
      </w:r>
    </w:p>
    <w:p w14:paraId="11105D3C" w14:textId="77777777" w:rsidR="00804D66" w:rsidRDefault="00804D66" w:rsidP="00804D66">
      <w:pPr>
        <w:rPr>
          <w:rFonts w:ascii="Arial" w:hAnsi="Arial" w:cs="Arial"/>
          <w:sz w:val="18"/>
          <w:szCs w:val="18"/>
        </w:rPr>
      </w:pPr>
    </w:p>
    <w:p w14:paraId="61C0B029" w14:textId="37929F34" w:rsidR="00404A9E" w:rsidRDefault="00404A9E" w:rsidP="00404A9E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1∙DAY ACUVUE</w:t>
      </w:r>
      <w:r>
        <w:rPr>
          <w:rFonts w:ascii="Arial" w:hAnsi="Arial"/>
          <w:sz w:val="18"/>
          <w:vertAlign w:val="superscript"/>
        </w:rPr>
        <w:t>®</w:t>
      </w:r>
      <w:r>
        <w:rPr>
          <w:rFonts w:ascii="Arial" w:hAnsi="Arial"/>
          <w:sz w:val="18"/>
        </w:rPr>
        <w:t xml:space="preserve"> MOISTgarantisce una piacevole sensazione di freschezza e umidità, in particolare in caso di occhi secchi e sensibili, e offre un comfort di lunga durata dalla mattina fino alla fine della giorno. La sostituzione quotidiana aiuta a minimizzare le irritazioni, in special modo per chi soffre di allergie di stagione.</w:t>
      </w:r>
    </w:p>
    <w:p w14:paraId="53675DB6" w14:textId="77777777" w:rsidR="00404A9E" w:rsidRP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3F82FF83" w14:textId="2BD9C146" w:rsidR="00404A9E" w:rsidRDefault="0066222E" w:rsidP="00404A9E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Le lenti a contatto 1∙DAY ACUVUE</w:t>
      </w:r>
      <w:r>
        <w:rPr>
          <w:rFonts w:ascii="Arial" w:hAnsi="Arial"/>
          <w:sz w:val="18"/>
          <w:vertAlign w:val="superscript"/>
        </w:rPr>
        <w:t>®</w:t>
      </w:r>
      <w:r>
        <w:rPr>
          <w:rFonts w:ascii="Arial" w:hAnsi="Arial"/>
          <w:sz w:val="18"/>
        </w:rPr>
        <w:t xml:space="preserve"> MOISTpermettono in qualsiasi momento una vista di ottima qualità e possono essere integrate in modo ottimale alla quotidianità, alle lunghe giornate lavorative, allo sport o allo svago con amici. </w:t>
      </w:r>
    </w:p>
    <w:p w14:paraId="1A2FD754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21D26704" w14:textId="32B62185" w:rsidR="005F4E59" w:rsidRDefault="00404A9E" w:rsidP="00404A9E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1∙DAY ACUVUE</w:t>
      </w:r>
      <w:r>
        <w:rPr>
          <w:rFonts w:ascii="Arial" w:hAnsi="Arial"/>
          <w:sz w:val="18"/>
          <w:vertAlign w:val="superscript"/>
        </w:rPr>
        <w:t>®</w:t>
      </w:r>
      <w:r>
        <w:rPr>
          <w:rFonts w:ascii="Arial" w:hAnsi="Arial"/>
          <w:sz w:val="18"/>
        </w:rPr>
        <w:t xml:space="preserve"> MOIST è inoltre disponibile anche in caso di cornea deformata.</w:t>
      </w:r>
    </w:p>
    <w:p w14:paraId="73E90C0E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52D85897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36A1B13D" w14:textId="55EC2267" w:rsidR="00404A9E" w:rsidRDefault="00404A9E" w:rsidP="00404A9E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La tecnologia LACREON</w:t>
      </w:r>
      <w:r>
        <w:rPr>
          <w:rFonts w:ascii="Arial" w:hAnsi="Arial"/>
          <w:sz w:val="18"/>
          <w:vertAlign w:val="superscript"/>
        </w:rPr>
        <w:t>®</w:t>
      </w:r>
      <w:r>
        <w:rPr>
          <w:rFonts w:ascii="Arial" w:hAnsi="Arial"/>
          <w:sz w:val="18"/>
        </w:rPr>
        <w:t>, unica nel suo genere, con mantenimento costante dell'umidità, per uno straordinario comfort durante tutta la giornata.</w:t>
      </w:r>
      <w:r>
        <w:rPr>
          <w:rFonts w:ascii="Arial" w:hAnsi="Arial" w:cs="Arial"/>
          <w:sz w:val="18"/>
          <w:szCs w:val="18"/>
        </w:rPr>
        <w:br/>
      </w:r>
    </w:p>
    <w:p w14:paraId="54295E88" w14:textId="1AB10A37" w:rsidR="00404A9E" w:rsidRDefault="00404A9E" w:rsidP="00404A9E">
      <w:pPr>
        <w:pStyle w:val="Listenabsatz"/>
        <w:numPr>
          <w:ilvl w:val="0"/>
          <w:numId w:val="5"/>
        </w:numPr>
        <w:rPr>
          <w:ins w:id="0" w:author="SON Agency GmbH" w:date="2015-01-27T13:44:00Z"/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L'innovativo materiale Etalficon A contribuisce a evitare le irritazioni anche in caso di occhi sensibili.</w:t>
      </w:r>
    </w:p>
    <w:p w14:paraId="19C74F58" w14:textId="1330ABCE" w:rsidR="00404A9E" w:rsidRPr="003D2D98" w:rsidRDefault="00404A9E" w:rsidP="003D2D98">
      <w:pPr>
        <w:rPr>
          <w:rFonts w:ascii="Arial" w:hAnsi="Arial" w:cs="Arial"/>
          <w:sz w:val="18"/>
          <w:szCs w:val="18"/>
        </w:rPr>
      </w:pPr>
    </w:p>
    <w:p w14:paraId="791D3778" w14:textId="266BDAF7" w:rsidR="00404A9E" w:rsidRDefault="00404A9E" w:rsidP="00404A9E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La protezione UV di categoria 2 assorbe almeno l'85% dei raggi ultravioletti e il 98% dei raggi UVB e protegge gli occhi dai danni causati dai raggi ultravioletti alla cornea, alla retina e alla lente.</w:t>
      </w:r>
      <w:r>
        <w:rPr>
          <w:rFonts w:ascii="Arial" w:hAnsi="Arial"/>
          <w:sz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br/>
      </w:r>
    </w:p>
    <w:p w14:paraId="38A4AC2E" w14:textId="12BBED68" w:rsidR="003D2D98" w:rsidRDefault="00404A9E" w:rsidP="003D2D98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Uso facile grazie al contrassegno “123” e alla colorazione. </w:t>
      </w:r>
    </w:p>
    <w:p w14:paraId="3C11BA8D" w14:textId="77777777" w:rsidR="003D2D98" w:rsidRPr="003D2D98" w:rsidRDefault="003D2D98" w:rsidP="003D2D98">
      <w:pPr>
        <w:pStyle w:val="Listenabsatz"/>
        <w:ind w:left="360"/>
        <w:rPr>
          <w:rFonts w:ascii="Arial" w:hAnsi="Arial" w:cs="Arial"/>
          <w:sz w:val="18"/>
          <w:szCs w:val="18"/>
        </w:rPr>
      </w:pPr>
    </w:p>
    <w:p w14:paraId="7BA6EC54" w14:textId="3189D3D6" w:rsidR="00404A9E" w:rsidRDefault="003D2D98" w:rsidP="00404A9E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Più igiene grazie alla sostituzione quotidiana: questo riduce anche il rischio di disturbi causati da allergie di stagione.</w:t>
      </w:r>
    </w:p>
    <w:p w14:paraId="408A69D2" w14:textId="77777777" w:rsidR="00404A9E" w:rsidRPr="00404A9E" w:rsidRDefault="00404A9E" w:rsidP="00404A9E">
      <w:pPr>
        <w:pStyle w:val="Listenabsatz"/>
        <w:rPr>
          <w:rFonts w:ascii="Arial" w:hAnsi="Arial" w:cs="Arial"/>
          <w:sz w:val="18"/>
          <w:szCs w:val="18"/>
        </w:rPr>
      </w:pPr>
    </w:p>
    <w:p w14:paraId="35DF1C79" w14:textId="4B541178" w:rsidR="00E14866" w:rsidRPr="00E14866" w:rsidRDefault="00E14866" w:rsidP="0011570A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-------------------------------------------------------------------------------------------------------------------------------------------------------</w:t>
      </w:r>
    </w:p>
    <w:p w14:paraId="41B61CDA" w14:textId="77777777" w:rsidR="0011570A" w:rsidRDefault="0011570A" w:rsidP="0011570A">
      <w:pPr>
        <w:rPr>
          <w:rFonts w:ascii="Arial" w:hAnsi="Arial" w:cs="Arial"/>
          <w:sz w:val="18"/>
          <w:szCs w:val="18"/>
        </w:rPr>
      </w:pPr>
    </w:p>
    <w:p w14:paraId="37404F2A" w14:textId="5311DD46" w:rsidR="00804D66" w:rsidRPr="0066222E" w:rsidRDefault="00404A9E" w:rsidP="00804D66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/>
          <w:b/>
          <w:sz w:val="18"/>
        </w:rPr>
        <w:t>Call to Action:</w:t>
      </w:r>
    </w:p>
    <w:p w14:paraId="6D83AE14" w14:textId="77777777" w:rsidR="00804D66" w:rsidRDefault="00804D66" w:rsidP="0011570A">
      <w:pPr>
        <w:rPr>
          <w:rFonts w:ascii="Arial" w:hAnsi="Arial" w:cs="Arial"/>
          <w:sz w:val="18"/>
          <w:szCs w:val="18"/>
        </w:rPr>
      </w:pPr>
    </w:p>
    <w:p w14:paraId="4F6F675F" w14:textId="385DA2CC" w:rsidR="00404A9E" w:rsidRPr="008431C8" w:rsidRDefault="008431C8" w:rsidP="008431C8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Fissa subito un appuntamento da noi e vieni a provare</w:t>
      </w:r>
      <w:ins w:id="1" w:author="SON Agency GmbH" w:date="2015-08-21T13:46:00Z">
        <w:r w:rsidR="00AD1482">
          <w:rPr>
            <w:rFonts w:ascii="Arial" w:hAnsi="Arial"/>
            <w:sz w:val="18"/>
          </w:rPr>
          <w:t xml:space="preserve"> </w:t>
        </w:r>
      </w:ins>
      <w:r>
        <w:rPr>
          <w:rFonts w:ascii="Arial" w:hAnsi="Arial"/>
          <w:sz w:val="18"/>
        </w:rPr>
        <w:t>1</w:t>
      </w:r>
      <w:r>
        <w:rPr>
          <w:rFonts w:ascii="Arial" w:hAnsi="Arial"/>
          <w:sz w:val="18"/>
          <w:vertAlign w:val="superscript"/>
        </w:rPr>
        <w:t>●</w:t>
      </w:r>
      <w:r>
        <w:rPr>
          <w:rFonts w:ascii="Arial" w:hAnsi="Arial"/>
          <w:sz w:val="18"/>
        </w:rPr>
        <w:t>DAY ACUVUE</w:t>
      </w:r>
      <w:r w:rsidRPr="00AD1482">
        <w:rPr>
          <w:rFonts w:ascii="Arial" w:hAnsi="Arial"/>
          <w:sz w:val="18"/>
          <w:vertAlign w:val="superscript"/>
        </w:rPr>
        <w:t>®</w:t>
      </w:r>
      <w:r>
        <w:rPr>
          <w:rFonts w:ascii="Arial" w:hAnsi="Arial"/>
          <w:sz w:val="18"/>
        </w:rPr>
        <w:t xml:space="preserve"> MOIST – per maggior freschezza e comfort di lunga durata!</w:t>
      </w:r>
    </w:p>
    <w:p w14:paraId="714D7921" w14:textId="77777777" w:rsidR="00404A9E" w:rsidRPr="008431C8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38A7419E" w14:textId="7FDD8BE9" w:rsidR="00404A9E" w:rsidRPr="00E14866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-------------------------------------------------------------------------------------------------------------------------------------------------------</w:t>
      </w:r>
    </w:p>
    <w:p w14:paraId="038D23B8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01C9EF0D" w14:textId="005607F8" w:rsidR="00404A9E" w:rsidRDefault="00404A9E" w:rsidP="00404A9E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</w:rPr>
        <w:t>Fußnoten:</w:t>
      </w:r>
    </w:p>
    <w:p w14:paraId="3AE4730E" w14:textId="77777777" w:rsidR="00404A9E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91EB5CE" w14:textId="746C455E" w:rsidR="00404A9E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1) Tutte le lenti a contatto ACUVUE</w:t>
      </w:r>
      <w:r>
        <w:rPr>
          <w:rFonts w:ascii="Arial" w:hAnsi="Arial"/>
          <w:sz w:val="18"/>
          <w:vertAlign w:val="superscript"/>
        </w:rPr>
        <w:t>®</w:t>
      </w:r>
      <w:r>
        <w:rPr>
          <w:rFonts w:ascii="Arial" w:hAnsi="Arial"/>
          <w:sz w:val="18"/>
        </w:rPr>
        <w:t xml:space="preserve"> hanno una protezione UV, che aiuta a proteggere la cornea e l’interno degli occhi dai nocivi raggi UV. Le lenti a contatto con protezione UV non sostituiscono gli occhiali da sole protettivi, in quanto non coprono completamente gli occhi e la zona circostante . Bisogna sempre indossare delle lenti a contatto che assorbono i raggi UV, combinandole con degli occhiali che assorbono i raggi UV, come consigliano gli specialisti. La protezione contro i raggi UV della categoria 2 deve assorbire almeno il 50% dei raggi UVA e il 95% dei raggi UVB. Assorbimento dei raggi UV sulla base di una lente con –1,00 dpt.</w:t>
      </w:r>
    </w:p>
    <w:p w14:paraId="788257E8" w14:textId="77777777" w:rsidR="00404A9E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0B93A88" w14:textId="77777777" w:rsidR="00804D66" w:rsidRPr="00E1486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-------------------------------------------------------------------------------------------------------------------------------------------------------</w:t>
      </w:r>
    </w:p>
    <w:p w14:paraId="7D073FC1" w14:textId="77777777" w:rsidR="00804D66" w:rsidRPr="0066222E" w:rsidRDefault="00804D66" w:rsidP="00804D66">
      <w:pPr>
        <w:rPr>
          <w:rFonts w:ascii="Arial" w:hAnsi="Arial" w:cs="Arial"/>
          <w:sz w:val="18"/>
          <w:szCs w:val="18"/>
        </w:rPr>
      </w:pPr>
    </w:p>
    <w:p w14:paraId="6787AB5C" w14:textId="3127FEF7" w:rsidR="003E59D6" w:rsidRPr="0066222E" w:rsidRDefault="00FB0818" w:rsidP="003E59D6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/>
          <w:b/>
          <w:sz w:val="18"/>
        </w:rPr>
        <w:t>Trademarks</w:t>
      </w:r>
    </w:p>
    <w:p w14:paraId="60D6A43F" w14:textId="77777777" w:rsidR="003E59D6" w:rsidRDefault="003E59D6" w:rsidP="00E14866">
      <w:pPr>
        <w:rPr>
          <w:rFonts w:ascii="Arial" w:hAnsi="Arial" w:cs="Arial"/>
          <w:sz w:val="18"/>
          <w:szCs w:val="18"/>
        </w:rPr>
      </w:pPr>
    </w:p>
    <w:p w14:paraId="64D203DD" w14:textId="1717FCA8" w:rsidR="00B3180B" w:rsidRDefault="005C7D54" w:rsidP="00AD1482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ACUVUE</w:t>
      </w:r>
      <w:r>
        <w:rPr>
          <w:rFonts w:ascii="Arial" w:hAnsi="Arial"/>
          <w:sz w:val="18"/>
          <w:vertAlign w:val="superscript"/>
        </w:rPr>
        <w:t>®</w:t>
      </w:r>
      <w:r>
        <w:rPr>
          <w:rFonts w:ascii="Arial" w:hAnsi="Arial"/>
          <w:sz w:val="18"/>
        </w:rPr>
        <w:t>, 1∙DAY ACUVUE</w:t>
      </w:r>
      <w:r>
        <w:rPr>
          <w:rFonts w:ascii="Arial" w:hAnsi="Arial"/>
          <w:sz w:val="18"/>
          <w:vertAlign w:val="superscript"/>
        </w:rPr>
        <w:t>®</w:t>
      </w:r>
      <w:r>
        <w:rPr>
          <w:rFonts w:ascii="Arial" w:hAnsi="Arial"/>
          <w:sz w:val="18"/>
        </w:rPr>
        <w:t xml:space="preserve"> MOIST e SEE WHAT COULD BE</w:t>
      </w:r>
      <w:r>
        <w:rPr>
          <w:rFonts w:ascii="Arial" w:hAnsi="Arial"/>
          <w:sz w:val="18"/>
          <w:vertAlign w:val="superscript"/>
        </w:rPr>
        <w:t>®</w:t>
      </w:r>
      <w:r>
        <w:rPr>
          <w:rFonts w:ascii="Arial" w:hAnsi="Arial"/>
          <w:sz w:val="18"/>
        </w:rPr>
        <w:t xml:space="preserve"> </w:t>
      </w:r>
      <w:proofErr w:type="spellStart"/>
      <w:r w:rsidR="00AD1482" w:rsidRPr="00AD1482">
        <w:rPr>
          <w:rFonts w:ascii="Arial" w:hAnsi="Arial"/>
          <w:sz w:val="18"/>
          <w:lang w:val="de-DE"/>
        </w:rPr>
        <w:t>sono</w:t>
      </w:r>
      <w:proofErr w:type="spellEnd"/>
      <w:r w:rsidR="00AD1482" w:rsidRPr="00AD1482">
        <w:rPr>
          <w:rFonts w:ascii="Arial" w:hAnsi="Arial"/>
          <w:sz w:val="18"/>
          <w:lang w:val="de-DE"/>
        </w:rPr>
        <w:t xml:space="preserve"> </w:t>
      </w:r>
      <w:proofErr w:type="spellStart"/>
      <w:r w:rsidR="00AD1482" w:rsidRPr="00AD1482">
        <w:rPr>
          <w:rFonts w:ascii="Arial" w:hAnsi="Arial"/>
          <w:sz w:val="18"/>
          <w:lang w:val="de-DE"/>
        </w:rPr>
        <w:t>marchi</w:t>
      </w:r>
      <w:proofErr w:type="spellEnd"/>
      <w:r w:rsidR="00AD1482">
        <w:rPr>
          <w:rFonts w:ascii="Arial" w:hAnsi="Arial"/>
          <w:sz w:val="18"/>
          <w:lang w:val="de-DE"/>
        </w:rPr>
        <w:t xml:space="preserve"> </w:t>
      </w:r>
      <w:proofErr w:type="spellStart"/>
      <w:r w:rsidR="00AD1482" w:rsidRPr="00AD1482">
        <w:rPr>
          <w:rFonts w:ascii="Arial" w:hAnsi="Arial"/>
          <w:sz w:val="18"/>
          <w:lang w:val="de-DE"/>
        </w:rPr>
        <w:t>registrati</w:t>
      </w:r>
      <w:proofErr w:type="spellEnd"/>
      <w:r w:rsidR="00AD1482" w:rsidRPr="00AD1482">
        <w:rPr>
          <w:rFonts w:ascii="Arial" w:hAnsi="Arial"/>
          <w:sz w:val="18"/>
          <w:lang w:val="de-DE"/>
        </w:rPr>
        <w:t xml:space="preserve"> della </w:t>
      </w:r>
      <w:ins w:id="2" w:author="SON Agency GmbH" w:date="2015-08-21T13:47:00Z">
        <w:r w:rsidR="00AD1482">
          <w:rPr>
            <w:rFonts w:ascii="Arial" w:hAnsi="Arial"/>
            <w:sz w:val="18"/>
            <w:lang w:val="de-DE"/>
          </w:rPr>
          <w:br/>
        </w:r>
      </w:ins>
      <w:r w:rsidR="00AD1482" w:rsidRPr="00AD1482">
        <w:rPr>
          <w:rFonts w:ascii="Arial" w:hAnsi="Arial"/>
          <w:sz w:val="18"/>
          <w:lang w:val="de-DE"/>
        </w:rPr>
        <w:t xml:space="preserve">Johnson &amp; Johnson AG. Johnson &amp; Johnson Vision Care e </w:t>
      </w:r>
      <w:proofErr w:type="spellStart"/>
      <w:r w:rsidR="00AD1482" w:rsidRPr="00AD1482">
        <w:rPr>
          <w:rFonts w:ascii="Arial" w:hAnsi="Arial"/>
          <w:sz w:val="18"/>
          <w:lang w:val="de-DE"/>
        </w:rPr>
        <w:t>parte</w:t>
      </w:r>
      <w:proofErr w:type="spellEnd"/>
      <w:r w:rsidR="00AD1482" w:rsidRPr="00AD1482">
        <w:rPr>
          <w:rFonts w:ascii="Arial" w:hAnsi="Arial"/>
          <w:sz w:val="18"/>
          <w:lang w:val="de-DE"/>
        </w:rPr>
        <w:t xml:space="preserve"> della Johnson &amp; Johnson AG.</w:t>
      </w:r>
      <w:r w:rsidR="00AD1482">
        <w:rPr>
          <w:rFonts w:ascii="Arial" w:hAnsi="Arial"/>
          <w:sz w:val="18"/>
          <w:lang w:val="de-DE"/>
        </w:rPr>
        <w:t xml:space="preserve"> </w:t>
      </w:r>
      <w:ins w:id="3" w:author="SON Agency GmbH" w:date="2015-08-21T13:47:00Z">
        <w:r w:rsidR="00AD1482">
          <w:rPr>
            <w:rFonts w:ascii="Arial" w:hAnsi="Arial"/>
            <w:sz w:val="18"/>
            <w:lang w:val="de-DE"/>
          </w:rPr>
          <w:br/>
        </w:r>
      </w:ins>
      <w:bookmarkStart w:id="4" w:name="_GoBack"/>
      <w:bookmarkEnd w:id="4"/>
      <w:r w:rsidR="00AD1482" w:rsidRPr="00AD1482">
        <w:rPr>
          <w:rFonts w:ascii="Arial" w:hAnsi="Arial"/>
          <w:sz w:val="18"/>
          <w:lang w:val="de-DE"/>
        </w:rPr>
        <w:t>© Johnson &amp; Johnson AG 2015.</w:t>
      </w:r>
    </w:p>
    <w:sectPr w:rsidR="00B3180B" w:rsidSect="00BD56D1">
      <w:pgSz w:w="11900" w:h="16840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8A38A" w14:textId="77777777" w:rsidR="008431C8" w:rsidRDefault="008431C8" w:rsidP="00BD56D1">
      <w:r>
        <w:separator/>
      </w:r>
    </w:p>
  </w:endnote>
  <w:endnote w:type="continuationSeparator" w:id="0">
    <w:p w14:paraId="256050C8" w14:textId="77777777" w:rsidR="008431C8" w:rsidRDefault="008431C8" w:rsidP="00BD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55830" w14:textId="77777777" w:rsidR="008431C8" w:rsidRDefault="008431C8" w:rsidP="00BD56D1">
      <w:r>
        <w:separator/>
      </w:r>
    </w:p>
  </w:footnote>
  <w:footnote w:type="continuationSeparator" w:id="0">
    <w:p w14:paraId="3B2FA128" w14:textId="77777777" w:rsidR="008431C8" w:rsidRDefault="008431C8" w:rsidP="00BD5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EF8"/>
    <w:multiLevelType w:val="hybridMultilevel"/>
    <w:tmpl w:val="677800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5023EE"/>
    <w:multiLevelType w:val="hybridMultilevel"/>
    <w:tmpl w:val="27F41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D10A4"/>
    <w:multiLevelType w:val="hybridMultilevel"/>
    <w:tmpl w:val="2FCCFC6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261B99"/>
    <w:multiLevelType w:val="hybridMultilevel"/>
    <w:tmpl w:val="062C1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76C9C"/>
    <w:multiLevelType w:val="hybridMultilevel"/>
    <w:tmpl w:val="1E506C6A"/>
    <w:lvl w:ilvl="0" w:tplc="6D0E4A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9E"/>
    <w:rsid w:val="0011570A"/>
    <w:rsid w:val="00167D90"/>
    <w:rsid w:val="002C0FF7"/>
    <w:rsid w:val="00351971"/>
    <w:rsid w:val="00362B29"/>
    <w:rsid w:val="003D2D98"/>
    <w:rsid w:val="003E59D6"/>
    <w:rsid w:val="00401A5F"/>
    <w:rsid w:val="00404A9E"/>
    <w:rsid w:val="004867F9"/>
    <w:rsid w:val="004F0CC1"/>
    <w:rsid w:val="00524E0B"/>
    <w:rsid w:val="00525BCC"/>
    <w:rsid w:val="00552AB3"/>
    <w:rsid w:val="005810C4"/>
    <w:rsid w:val="005B04C3"/>
    <w:rsid w:val="005C7D54"/>
    <w:rsid w:val="005F4E59"/>
    <w:rsid w:val="0066222E"/>
    <w:rsid w:val="00684B82"/>
    <w:rsid w:val="006B2252"/>
    <w:rsid w:val="00700247"/>
    <w:rsid w:val="00717D73"/>
    <w:rsid w:val="00797EED"/>
    <w:rsid w:val="007B597B"/>
    <w:rsid w:val="007C004E"/>
    <w:rsid w:val="007C4A51"/>
    <w:rsid w:val="0080445C"/>
    <w:rsid w:val="00804D66"/>
    <w:rsid w:val="008431C8"/>
    <w:rsid w:val="00851437"/>
    <w:rsid w:val="008D36D9"/>
    <w:rsid w:val="00904025"/>
    <w:rsid w:val="009F295B"/>
    <w:rsid w:val="00A22025"/>
    <w:rsid w:val="00A56FB5"/>
    <w:rsid w:val="00A72F79"/>
    <w:rsid w:val="00AC0C82"/>
    <w:rsid w:val="00AC5BF4"/>
    <w:rsid w:val="00AD1482"/>
    <w:rsid w:val="00B02B37"/>
    <w:rsid w:val="00B3180B"/>
    <w:rsid w:val="00B87A36"/>
    <w:rsid w:val="00BD56D1"/>
    <w:rsid w:val="00C314E7"/>
    <w:rsid w:val="00C342C9"/>
    <w:rsid w:val="00C5762C"/>
    <w:rsid w:val="00CC2714"/>
    <w:rsid w:val="00CD5303"/>
    <w:rsid w:val="00CF7317"/>
    <w:rsid w:val="00D03FB0"/>
    <w:rsid w:val="00D278CA"/>
    <w:rsid w:val="00D7300D"/>
    <w:rsid w:val="00DB629E"/>
    <w:rsid w:val="00DD46C8"/>
    <w:rsid w:val="00DE7BAC"/>
    <w:rsid w:val="00E14866"/>
    <w:rsid w:val="00E378B8"/>
    <w:rsid w:val="00E64251"/>
    <w:rsid w:val="00E870FE"/>
    <w:rsid w:val="00F318D3"/>
    <w:rsid w:val="00F44C84"/>
    <w:rsid w:val="00FA1DAC"/>
    <w:rsid w:val="00FA3BBE"/>
    <w:rsid w:val="00FB0818"/>
    <w:rsid w:val="00FF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F249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CH" w:eastAsia="it-CH" w:bidi="it-CH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CH" w:eastAsia="it-CH" w:bidi="it-CH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EF2C6F-3069-034D-9FE8-F7811711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2836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Son Agency GmbH</Company>
  <LinksUpToDate>false</LinksUpToDate>
  <CharactersWithSpaces>3280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Pfeiffer</dc:creator>
  <cp:keywords/>
  <dc:description/>
  <cp:lastModifiedBy>SON Agency GmbH</cp:lastModifiedBy>
  <cp:revision>2</cp:revision>
  <dcterms:created xsi:type="dcterms:W3CDTF">2015-08-21T11:47:00Z</dcterms:created>
  <dcterms:modified xsi:type="dcterms:W3CDTF">2015-08-21T11:47:00Z</dcterms:modified>
  <cp:category/>
</cp:coreProperties>
</file>