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01E9A" w14:textId="62E28B80" w:rsidR="00804D66" w:rsidRPr="004043A6" w:rsidRDefault="007F14D8" w:rsidP="007F14D8">
      <w:pPr>
        <w:jc w:val="center"/>
        <w:rPr>
          <w:rFonts w:ascii="Arial" w:hAnsi="Arial" w:cs="Arial"/>
          <w:b/>
          <w:lang w:val="en-US"/>
        </w:rPr>
      </w:pPr>
      <w:proofErr w:type="spellStart"/>
      <w:r w:rsidRPr="00ED07BF">
        <w:rPr>
          <w:rFonts w:ascii="Arial" w:hAnsi="Arial" w:cs="Arial"/>
          <w:b/>
          <w:lang w:val="en-US"/>
        </w:rPr>
        <w:t>Modelli</w:t>
      </w:r>
      <w:proofErr w:type="spellEnd"/>
      <w:r w:rsidRPr="00ED07BF">
        <w:rPr>
          <w:rFonts w:ascii="Arial" w:hAnsi="Arial" w:cs="Arial"/>
          <w:b/>
          <w:lang w:val="en-US"/>
        </w:rPr>
        <w:t xml:space="preserve"> </w:t>
      </w:r>
      <w:proofErr w:type="spellStart"/>
      <w:r w:rsidRPr="00ED07BF">
        <w:rPr>
          <w:rFonts w:ascii="Arial" w:hAnsi="Arial" w:cs="Arial"/>
          <w:b/>
          <w:lang w:val="en-US"/>
        </w:rPr>
        <w:t>testuali</w:t>
      </w:r>
      <w:proofErr w:type="spellEnd"/>
    </w:p>
    <w:p w14:paraId="2AE2BD3C" w14:textId="77777777" w:rsidR="00804D66" w:rsidRPr="004043A6" w:rsidRDefault="00804D66" w:rsidP="00804D66">
      <w:pPr>
        <w:jc w:val="center"/>
        <w:rPr>
          <w:rFonts w:ascii="Arial" w:hAnsi="Arial" w:cs="Arial"/>
          <w:b/>
          <w:lang w:val="en-US"/>
        </w:rPr>
      </w:pPr>
    </w:p>
    <w:p w14:paraId="57825E9E" w14:textId="77777777" w:rsidR="00804D66" w:rsidRPr="004043A6" w:rsidRDefault="00804D66" w:rsidP="00804D66">
      <w:pPr>
        <w:jc w:val="center"/>
        <w:rPr>
          <w:rFonts w:ascii="Arial" w:hAnsi="Arial" w:cs="Arial"/>
          <w:b/>
          <w:lang w:val="en-US"/>
        </w:rPr>
      </w:pPr>
      <w:r w:rsidRPr="004043A6">
        <w:rPr>
          <w:rFonts w:ascii="Arial" w:hAnsi="Arial" w:cs="Arial"/>
          <w:b/>
          <w:lang w:val="en-US"/>
        </w:rPr>
        <w:t>Johnson &amp; Johnson Vision Care</w:t>
      </w:r>
    </w:p>
    <w:p w14:paraId="3F74B99A" w14:textId="77777777" w:rsidR="00804D66" w:rsidRPr="004043A6" w:rsidRDefault="00804D66" w:rsidP="00684B82">
      <w:pPr>
        <w:rPr>
          <w:rFonts w:ascii="Arial" w:hAnsi="Arial" w:cs="Arial"/>
          <w:b/>
          <w:lang w:val="en-US"/>
        </w:rPr>
      </w:pPr>
    </w:p>
    <w:p w14:paraId="513BDABA" w14:textId="58A5A72E" w:rsidR="00804D66" w:rsidRPr="004043A6" w:rsidRDefault="004043A6" w:rsidP="00804D6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  <w:lang w:val="en-US"/>
        </w:rPr>
      </w:pPr>
      <w:r w:rsidRPr="004043A6">
        <w:rPr>
          <w:rFonts w:ascii="Arial" w:hAnsi="Arial" w:cs="Arial"/>
          <w:b/>
          <w:sz w:val="18"/>
          <w:szCs w:val="18"/>
        </w:rPr>
        <w:t>1•DAY ACUVUE</w:t>
      </w:r>
      <w:r w:rsidRPr="004043A6">
        <w:rPr>
          <w:rFonts w:ascii="Arial" w:hAnsi="Arial" w:cs="Arial"/>
          <w:b/>
          <w:sz w:val="18"/>
          <w:szCs w:val="18"/>
          <w:vertAlign w:val="superscript"/>
        </w:rPr>
        <w:t>®</w:t>
      </w:r>
      <w:r w:rsidRPr="004043A6">
        <w:rPr>
          <w:rFonts w:ascii="Arial" w:hAnsi="Arial" w:cs="Arial"/>
          <w:b/>
          <w:sz w:val="18"/>
          <w:szCs w:val="18"/>
        </w:rPr>
        <w:t xml:space="preserve"> MOIST MULTIFOCAL</w:t>
      </w:r>
      <w:ins w:id="0" w:author="SON Agency GmbH" w:date="2015-07-03T11:48:00Z">
        <w:r>
          <w:rPr>
            <w:rFonts w:ascii="Arial" w:hAnsi="Arial" w:cs="Arial"/>
            <w:b/>
            <w:sz w:val="18"/>
            <w:szCs w:val="18"/>
          </w:rPr>
          <w:br/>
        </w:r>
      </w:ins>
    </w:p>
    <w:p w14:paraId="0042F767" w14:textId="77777777" w:rsidR="00804D66" w:rsidRPr="004043A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1A1D9857" w14:textId="77777777" w:rsidR="007F14D8" w:rsidRDefault="007F14D8" w:rsidP="007E0B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63FC40A1" w14:textId="4BED65C5" w:rsidR="00404A9E" w:rsidRPr="00CA5C2E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18"/>
          <w:szCs w:val="18"/>
          <w:lang w:val="it-IT"/>
        </w:rPr>
      </w:pPr>
      <w:r w:rsidRPr="009F0B4F">
        <w:rPr>
          <w:rFonts w:ascii="Arial" w:hAnsi="Arial" w:cs="Arial"/>
          <w:b/>
          <w:bCs/>
          <w:color w:val="000000" w:themeColor="text1"/>
          <w:sz w:val="18"/>
          <w:szCs w:val="18"/>
          <w:lang w:val="it-IT"/>
        </w:rPr>
        <w:t xml:space="preserve">La Sua vista cambia. Il Suo </w:t>
      </w:r>
      <w:proofErr w:type="gramStart"/>
      <w:r w:rsidRPr="009F0B4F">
        <w:rPr>
          <w:rFonts w:ascii="Arial" w:hAnsi="Arial" w:cs="Arial"/>
          <w:b/>
          <w:bCs/>
          <w:color w:val="000000" w:themeColor="text1"/>
          <w:sz w:val="18"/>
          <w:szCs w:val="18"/>
          <w:lang w:val="it-IT"/>
        </w:rPr>
        <w:t>comfort</w:t>
      </w:r>
      <w:proofErr w:type="gramEnd"/>
      <w:r w:rsidRPr="009F0B4F">
        <w:rPr>
          <w:rFonts w:ascii="Arial" w:hAnsi="Arial" w:cs="Arial"/>
          <w:b/>
          <w:bCs/>
          <w:color w:val="000000" w:themeColor="text1"/>
          <w:sz w:val="18"/>
          <w:szCs w:val="18"/>
          <w:lang w:val="it-IT"/>
        </w:rPr>
        <w:t xml:space="preserve"> visivo resta lo stesso.</w:t>
      </w:r>
      <w:r w:rsidR="007E0B3E" w:rsidRPr="00CA5C2E">
        <w:rPr>
          <w:rFonts w:ascii="Arial" w:hAnsi="Arial" w:cs="Arial"/>
          <w:sz w:val="18"/>
          <w:szCs w:val="18"/>
          <w:vertAlign w:val="superscript"/>
          <w:lang w:val="it-IT"/>
        </w:rPr>
        <w:br/>
      </w:r>
    </w:p>
    <w:p w14:paraId="5F483D3F" w14:textId="77777777" w:rsidR="00804D66" w:rsidRPr="00CA5C2E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FR"/>
        </w:rPr>
      </w:pPr>
      <w:r w:rsidRPr="00CA5C2E">
        <w:rPr>
          <w:rFonts w:ascii="Arial" w:hAnsi="Arial" w:cs="Arial"/>
          <w:sz w:val="18"/>
          <w:szCs w:val="18"/>
          <w:lang w:val="fr-FR"/>
        </w:rPr>
        <w:t>-------------------------------------------------------------------------------------------------------------------------------------------------------</w:t>
      </w:r>
    </w:p>
    <w:p w14:paraId="1C2848EA" w14:textId="77777777" w:rsidR="007F14D8" w:rsidRPr="00CA5C2E" w:rsidRDefault="007F14D8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  <w:lang w:val="fr-FR"/>
        </w:rPr>
      </w:pPr>
    </w:p>
    <w:p w14:paraId="1E4AED20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</w:pPr>
      <w:r w:rsidRPr="009F0B4F"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  <w:t xml:space="preserve">Di recente ha notato dei cambiamenti nella Sua vista? </w:t>
      </w:r>
    </w:p>
    <w:p w14:paraId="3B7798DA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</w:pPr>
    </w:p>
    <w:p w14:paraId="762FADD2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</w:pP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Difficoltà a leggere i menu, a vedere in penombra o a distinguere le scritte piccole? Se Le capita questo, </w:t>
      </w:r>
      <w:r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è probabile che si tratti </w:t>
      </w: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di presbiopia. E' una normale condizione degli occhi che invecchiano, che non è un motivo di preoccupazione. Con l'avanzare dell'età si riduce la qualità della vista da vicino e aumenta la sensazione di secchezza. </w:t>
      </w:r>
    </w:p>
    <w:p w14:paraId="1E2C4E32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</w:pPr>
    </w:p>
    <w:p w14:paraId="24C0A636" w14:textId="733B0E09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</w:pPr>
      <w:r w:rsidRPr="009F0B4F"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  <w:t>Grazi</w:t>
      </w:r>
      <w:r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  <w:t>e alle nuove lenti a contatto 1•</w:t>
      </w:r>
      <w:r w:rsidRPr="009F0B4F"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  <w:t>DAY ACUVUE</w:t>
      </w:r>
      <w:r w:rsidRPr="007F14D8">
        <w:rPr>
          <w:rFonts w:ascii="Arial" w:eastAsiaTheme="minorHAnsi" w:hAnsi="Arial" w:cs="Arial"/>
          <w:b/>
          <w:color w:val="000000"/>
          <w:sz w:val="18"/>
          <w:szCs w:val="18"/>
          <w:vertAlign w:val="superscript"/>
          <w:lang w:val="it-IT" w:eastAsia="en-US"/>
        </w:rPr>
        <w:t>®</w:t>
      </w:r>
      <w:r w:rsidRPr="009F0B4F"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  <w:t xml:space="preserve"> MOIST MULTIFOCAL abbiamo la soluzione per Lei.</w:t>
      </w:r>
    </w:p>
    <w:p w14:paraId="0DB53B7D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</w:pPr>
    </w:p>
    <w:p w14:paraId="7CB7E407" w14:textId="1B576CAA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</w:pP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Il design unico si adatta ai cambiamenti degli occhi e garantisce una straordinaria esperienza visiva. </w:t>
      </w:r>
      <w:proofErr w:type="gramStart"/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>In quanto</w:t>
      </w:r>
      <w:proofErr w:type="gramEnd"/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 par</w:t>
      </w:r>
      <w:r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>te della famiglia di prodotti 1•</w:t>
      </w: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>DAY ACUVUE</w:t>
      </w:r>
      <w:r w:rsidRPr="007F14D8">
        <w:rPr>
          <w:rFonts w:ascii="Arial" w:eastAsiaTheme="minorHAnsi" w:hAnsi="Arial" w:cs="Arial"/>
          <w:color w:val="000000"/>
          <w:sz w:val="18"/>
          <w:szCs w:val="18"/>
          <w:vertAlign w:val="superscript"/>
          <w:lang w:val="it-IT" w:eastAsia="en-US"/>
        </w:rPr>
        <w:t>®</w:t>
      </w: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 MOIST</w:t>
      </w:r>
      <w:r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>,</w:t>
      </w: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 queste lenti a contatto Le offrono un comfort duraturo e un'eccezionale tollerabilità.</w:t>
      </w:r>
    </w:p>
    <w:p w14:paraId="35B3D488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</w:pPr>
    </w:p>
    <w:p w14:paraId="4EED4623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b/>
          <w:sz w:val="18"/>
          <w:szCs w:val="18"/>
          <w:lang w:val="it-IT" w:eastAsia="en-US"/>
        </w:rPr>
      </w:pPr>
      <w:r w:rsidRPr="009F0B4F"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  <w:t xml:space="preserve">Si fidi </w:t>
      </w:r>
      <w:r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  <w:t>delle lenti n.1 più vendute del mondo</w:t>
      </w:r>
      <w:r w:rsidRPr="009F0B4F">
        <w:rPr>
          <w:rFonts w:ascii="Arial" w:eastAsiaTheme="minorHAnsi" w:hAnsi="Arial" w:cs="Arial"/>
          <w:b/>
          <w:color w:val="000000"/>
          <w:sz w:val="20"/>
          <w:szCs w:val="18"/>
          <w:vertAlign w:val="superscript"/>
          <w:lang w:val="it-IT" w:eastAsia="en-US"/>
        </w:rPr>
        <w:t>1</w:t>
      </w:r>
      <w:r w:rsidRPr="009F0B4F">
        <w:rPr>
          <w:rFonts w:ascii="Arial" w:eastAsiaTheme="minorHAnsi" w:hAnsi="Arial" w:cs="Arial"/>
          <w:b/>
          <w:color w:val="000000"/>
          <w:sz w:val="18"/>
          <w:szCs w:val="18"/>
          <w:lang w:val="it-IT" w:eastAsia="en-US"/>
        </w:rPr>
        <w:t xml:space="preserve"> e richieda al Suo specialista contattologo delle lenti di prova senza impegno.</w:t>
      </w:r>
      <w:proofErr w:type="gramStart"/>
      <w:r w:rsidRPr="009F0B4F">
        <w:rPr>
          <w:rFonts w:ascii="Arial" w:eastAsiaTheme="minorHAnsi" w:hAnsi="Arial" w:cs="Arial"/>
          <w:b/>
          <w:sz w:val="18"/>
          <w:szCs w:val="18"/>
          <w:vertAlign w:val="superscript"/>
          <w:lang w:val="it-IT" w:eastAsia="en-US"/>
        </w:rPr>
        <w:t>2</w:t>
      </w:r>
      <w:proofErr w:type="gramEnd"/>
    </w:p>
    <w:p w14:paraId="7FA899A8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eastAsiaTheme="minorHAnsi" w:hAnsi="Arial" w:cs="Arial"/>
          <w:b/>
          <w:sz w:val="18"/>
          <w:szCs w:val="18"/>
          <w:lang w:val="it-IT" w:eastAsia="en-US"/>
        </w:rPr>
      </w:pPr>
    </w:p>
    <w:p w14:paraId="021BC649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it-IT"/>
        </w:rPr>
      </w:pPr>
      <w:r w:rsidRPr="009F0B4F">
        <w:rPr>
          <w:rFonts w:ascii="Arial" w:hAnsi="Arial" w:cs="Arial"/>
          <w:b/>
          <w:bCs/>
          <w:sz w:val="18"/>
          <w:szCs w:val="18"/>
          <w:lang w:val="it-IT"/>
        </w:rPr>
        <w:t>1•DAY ACUVUE</w:t>
      </w:r>
      <w:r w:rsidRPr="009F0B4F">
        <w:rPr>
          <w:rFonts w:ascii="Arial" w:hAnsi="Arial" w:cs="Arial"/>
          <w:b/>
          <w:bCs/>
          <w:sz w:val="18"/>
          <w:szCs w:val="18"/>
          <w:vertAlign w:val="superscript"/>
          <w:lang w:val="it-IT"/>
        </w:rPr>
        <w:t>®</w:t>
      </w:r>
      <w:r w:rsidRPr="009F0B4F">
        <w:rPr>
          <w:rFonts w:ascii="Arial" w:hAnsi="Arial" w:cs="Arial"/>
          <w:b/>
          <w:bCs/>
          <w:sz w:val="18"/>
          <w:szCs w:val="18"/>
          <w:lang w:val="it-IT"/>
        </w:rPr>
        <w:t xml:space="preserve"> MOIST MULTIFOCAL</w:t>
      </w:r>
    </w:p>
    <w:p w14:paraId="7E92828E" w14:textId="77777777" w:rsidR="007F14D8" w:rsidRPr="009F0B4F" w:rsidRDefault="007F14D8" w:rsidP="007F14D8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it-IT"/>
        </w:rPr>
      </w:pPr>
    </w:p>
    <w:p w14:paraId="40A36A9C" w14:textId="03F06BDC" w:rsidR="007F14D8" w:rsidRDefault="007F14D8" w:rsidP="007F14D8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  <w:lang w:val="fr-CH"/>
        </w:rPr>
      </w:pP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>L'innovativa tecnologia INTUISIGHT™ offre all'occhio una lente che si applica in modo ottimale e una straordinaria esperienza visiva a qualsiasi distanza. La frequente sensazione di secchezza</w:t>
      </w:r>
      <w:r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>,</w:t>
      </w: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 associata all'utilizzo di lenti a contatto</w:t>
      </w:r>
      <w:r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>,</w:t>
      </w: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 </w:t>
      </w:r>
      <w:proofErr w:type="gramStart"/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>viene</w:t>
      </w:r>
      <w:proofErr w:type="gramEnd"/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 ridotta grazie alla tecnologia LACREON</w:t>
      </w:r>
      <w:r w:rsidRPr="007F14D8">
        <w:rPr>
          <w:rFonts w:ascii="Arial" w:eastAsiaTheme="minorHAnsi" w:hAnsi="Arial" w:cs="Arial"/>
          <w:color w:val="000000"/>
          <w:sz w:val="18"/>
          <w:szCs w:val="18"/>
          <w:vertAlign w:val="superscript"/>
          <w:lang w:val="it-IT" w:eastAsia="en-US"/>
        </w:rPr>
        <w:t>®</w:t>
      </w: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: un agente umettante incorporato che dura tutto il giorno </w:t>
      </w:r>
      <w:r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e che </w:t>
      </w:r>
      <w:r w:rsidRPr="009F0B4F">
        <w:rPr>
          <w:rFonts w:ascii="Arial" w:eastAsiaTheme="minorHAnsi" w:hAnsi="Arial" w:cs="Arial"/>
          <w:color w:val="000000"/>
          <w:sz w:val="18"/>
          <w:szCs w:val="18"/>
          <w:lang w:val="it-IT" w:eastAsia="en-US"/>
        </w:rPr>
        <w:t xml:space="preserve">offre una piacevole sensazione di freschezza. </w:t>
      </w:r>
      <w:r w:rsidRPr="00CA5C2E">
        <w:rPr>
          <w:rFonts w:ascii="Arial" w:eastAsiaTheme="minorHAnsi" w:hAnsi="Arial" w:cs="Arial"/>
          <w:color w:val="000000"/>
          <w:sz w:val="18"/>
          <w:szCs w:val="18"/>
          <w:vertAlign w:val="superscript"/>
          <w:lang w:val="fr-FR" w:eastAsia="en-US"/>
        </w:rPr>
        <w:t>3,4</w:t>
      </w:r>
    </w:p>
    <w:p w14:paraId="790FAC33" w14:textId="77777777" w:rsidR="007F14D8" w:rsidRPr="00CA5C2E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  <w:lang w:val="fr-FR"/>
        </w:rPr>
      </w:pPr>
    </w:p>
    <w:p w14:paraId="2B008455" w14:textId="77DCC464" w:rsidR="007F14D8" w:rsidRDefault="00404A9E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  <w:r w:rsidRPr="00CA5C2E">
        <w:rPr>
          <w:rFonts w:ascii="Arial" w:hAnsi="Arial" w:cs="Arial"/>
          <w:sz w:val="18"/>
          <w:szCs w:val="18"/>
          <w:lang w:val="fr-FR"/>
        </w:rPr>
        <w:t>-------------------------------------------------------------------------------------------------------------------------------------------------------</w:t>
      </w:r>
    </w:p>
    <w:p w14:paraId="5A46F7A3" w14:textId="77777777" w:rsid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CH"/>
        </w:rPr>
      </w:pPr>
    </w:p>
    <w:p w14:paraId="287B7B00" w14:textId="77777777" w:rsidR="007F14D8" w:rsidRPr="009F0B4F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it-IT"/>
        </w:rPr>
      </w:pPr>
      <w:r w:rsidRPr="009F0B4F">
        <w:rPr>
          <w:rFonts w:ascii="Arial" w:hAnsi="Arial" w:cs="Arial"/>
          <w:sz w:val="18"/>
          <w:szCs w:val="18"/>
          <w:lang w:val="it-IT"/>
        </w:rPr>
        <w:t>1) Basato su dati di terze parti indipendenti.</w:t>
      </w:r>
    </w:p>
    <w:p w14:paraId="242A7177" w14:textId="77777777" w:rsidR="007F14D8" w:rsidRPr="009F0B4F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it-IT"/>
        </w:rPr>
      </w:pPr>
      <w:r w:rsidRPr="009F0B4F">
        <w:rPr>
          <w:rFonts w:ascii="Arial" w:hAnsi="Arial" w:cs="Arial"/>
          <w:sz w:val="18"/>
          <w:szCs w:val="18"/>
          <w:lang w:val="it-IT"/>
        </w:rPr>
        <w:t>2) Po</w:t>
      </w:r>
      <w:r>
        <w:rPr>
          <w:rFonts w:ascii="Arial" w:hAnsi="Arial" w:cs="Arial"/>
          <w:sz w:val="18"/>
          <w:szCs w:val="18"/>
          <w:lang w:val="it-IT"/>
        </w:rPr>
        <w:t>trebbero</w:t>
      </w:r>
      <w:r w:rsidRPr="009F0B4F">
        <w:rPr>
          <w:rFonts w:ascii="Arial" w:hAnsi="Arial" w:cs="Arial"/>
          <w:sz w:val="18"/>
          <w:szCs w:val="18"/>
          <w:lang w:val="it-IT"/>
        </w:rPr>
        <w:t xml:space="preserve"> essere applicati dei costi.</w:t>
      </w:r>
    </w:p>
    <w:p w14:paraId="0B4F9A21" w14:textId="34050338" w:rsidR="007F14D8" w:rsidRPr="009F0B4F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it-IT"/>
        </w:rPr>
      </w:pPr>
      <w:r w:rsidRPr="00ED07BF">
        <w:rPr>
          <w:rFonts w:ascii="Arial" w:hAnsi="Arial" w:cs="Arial"/>
          <w:sz w:val="18"/>
          <w:szCs w:val="18"/>
          <w:lang w:val="en-US"/>
        </w:rPr>
        <w:t xml:space="preserve">3) </w:t>
      </w:r>
      <w:proofErr w:type="spellStart"/>
      <w:r w:rsidRPr="00ED07BF">
        <w:rPr>
          <w:rFonts w:ascii="Arial" w:hAnsi="Arial" w:cs="Arial"/>
          <w:sz w:val="18"/>
          <w:szCs w:val="18"/>
          <w:lang w:val="en-US"/>
        </w:rPr>
        <w:t>Sheardown</w:t>
      </w:r>
      <w:proofErr w:type="spellEnd"/>
      <w:r w:rsidRPr="00ED07BF">
        <w:rPr>
          <w:rFonts w:ascii="Arial" w:hAnsi="Arial" w:cs="Arial"/>
          <w:sz w:val="18"/>
          <w:szCs w:val="18"/>
          <w:lang w:val="en-US"/>
        </w:rPr>
        <w:t xml:space="preserve">, H., Liu, L. e Jones, L.: Chemical </w:t>
      </w:r>
      <w:proofErr w:type="spellStart"/>
      <w:r w:rsidRPr="00ED07BF">
        <w:rPr>
          <w:rFonts w:ascii="Arial" w:hAnsi="Arial" w:cs="Arial"/>
          <w:sz w:val="18"/>
          <w:szCs w:val="18"/>
          <w:lang w:val="en-US"/>
        </w:rPr>
        <w:t>characterisation</w:t>
      </w:r>
      <w:proofErr w:type="spellEnd"/>
      <w:r w:rsidRPr="00ED07BF">
        <w:rPr>
          <w:rFonts w:ascii="Arial" w:hAnsi="Arial" w:cs="Arial"/>
          <w:sz w:val="18"/>
          <w:szCs w:val="18"/>
          <w:lang w:val="en-US"/>
        </w:rPr>
        <w:t xml:space="preserve"> of 1∙DAY ACUVUE</w:t>
      </w:r>
      <w:r w:rsidRPr="007F14D8">
        <w:rPr>
          <w:rFonts w:ascii="Arial" w:hAnsi="Arial" w:cs="Arial"/>
          <w:sz w:val="18"/>
          <w:szCs w:val="18"/>
          <w:vertAlign w:val="superscript"/>
          <w:lang w:val="en-US"/>
        </w:rPr>
        <w:t>®</w:t>
      </w:r>
      <w:r w:rsidRPr="00ED07BF">
        <w:rPr>
          <w:rFonts w:ascii="Arial" w:hAnsi="Arial" w:cs="Arial"/>
          <w:sz w:val="18"/>
          <w:szCs w:val="18"/>
          <w:lang w:val="en-US"/>
        </w:rPr>
        <w:t xml:space="preserve"> MOIST and 1∙DAY ACUVUE</w:t>
      </w:r>
      <w:r w:rsidRPr="007F14D8">
        <w:rPr>
          <w:rFonts w:ascii="Arial" w:hAnsi="Arial" w:cs="Arial"/>
          <w:sz w:val="18"/>
          <w:szCs w:val="18"/>
          <w:vertAlign w:val="superscript"/>
          <w:lang w:val="en-US"/>
        </w:rPr>
        <w:t>®</w:t>
      </w:r>
      <w:r w:rsidRPr="00ED07BF">
        <w:rPr>
          <w:rFonts w:ascii="Arial" w:hAnsi="Arial" w:cs="Arial"/>
          <w:sz w:val="18"/>
          <w:szCs w:val="18"/>
          <w:lang w:val="en-US"/>
        </w:rPr>
        <w:t xml:space="preserve"> contact lenses. </w:t>
      </w:r>
      <w:proofErr w:type="spellStart"/>
      <w:r w:rsidRPr="009F0B4F">
        <w:rPr>
          <w:rFonts w:ascii="Arial" w:hAnsi="Arial" w:cs="Arial"/>
          <w:sz w:val="18"/>
          <w:szCs w:val="18"/>
          <w:lang w:val="it-IT"/>
        </w:rPr>
        <w:t>Invest</w:t>
      </w:r>
      <w:proofErr w:type="spellEnd"/>
      <w:r w:rsidRPr="009F0B4F"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 w:rsidRPr="009F0B4F">
        <w:rPr>
          <w:rFonts w:ascii="Arial" w:hAnsi="Arial" w:cs="Arial"/>
          <w:sz w:val="18"/>
          <w:szCs w:val="18"/>
          <w:lang w:val="it-IT"/>
        </w:rPr>
        <w:t>Ophthalmol</w:t>
      </w:r>
      <w:proofErr w:type="spellEnd"/>
      <w:r w:rsidRPr="009F0B4F">
        <w:rPr>
          <w:rFonts w:ascii="Arial" w:hAnsi="Arial" w:cs="Arial"/>
          <w:sz w:val="18"/>
          <w:szCs w:val="18"/>
          <w:lang w:val="it-IT"/>
        </w:rPr>
        <w:t xml:space="preserve"> Vis Sci 2006; </w:t>
      </w:r>
      <w:proofErr w:type="gramStart"/>
      <w:r w:rsidRPr="009F0B4F">
        <w:rPr>
          <w:rFonts w:ascii="Arial" w:hAnsi="Arial" w:cs="Arial"/>
          <w:sz w:val="18"/>
          <w:szCs w:val="18"/>
          <w:lang w:val="it-IT"/>
        </w:rPr>
        <w:t>47</w:t>
      </w:r>
      <w:proofErr w:type="gramEnd"/>
      <w:r w:rsidRPr="009F0B4F">
        <w:rPr>
          <w:rFonts w:ascii="Arial" w:hAnsi="Arial" w:cs="Arial"/>
          <w:sz w:val="18"/>
          <w:szCs w:val="18"/>
          <w:lang w:val="it-IT"/>
        </w:rPr>
        <w:t>: E-</w:t>
      </w:r>
      <w:proofErr w:type="spellStart"/>
      <w:r w:rsidRPr="009F0B4F">
        <w:rPr>
          <w:rFonts w:ascii="Arial" w:hAnsi="Arial" w:cs="Arial"/>
          <w:sz w:val="18"/>
          <w:szCs w:val="18"/>
          <w:lang w:val="it-IT"/>
        </w:rPr>
        <w:t>Abstract</w:t>
      </w:r>
      <w:proofErr w:type="spellEnd"/>
      <w:r w:rsidRPr="009F0B4F">
        <w:rPr>
          <w:rFonts w:ascii="Arial" w:hAnsi="Arial" w:cs="Arial"/>
          <w:sz w:val="18"/>
          <w:szCs w:val="18"/>
          <w:lang w:val="it-IT"/>
        </w:rPr>
        <w:t xml:space="preserve"> 2388.</w:t>
      </w:r>
    </w:p>
    <w:p w14:paraId="6F96FE15" w14:textId="1E1D208A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it-IT"/>
        </w:rPr>
      </w:pPr>
      <w:r w:rsidRPr="009F0B4F">
        <w:rPr>
          <w:rFonts w:ascii="Arial" w:hAnsi="Arial" w:cs="Arial"/>
          <w:sz w:val="18"/>
          <w:szCs w:val="18"/>
          <w:lang w:val="it-IT"/>
        </w:rPr>
        <w:t>4) Dati JJVC in archivio 2005 e 2007.</w:t>
      </w:r>
    </w:p>
    <w:p w14:paraId="759E7C52" w14:textId="77777777" w:rsidR="007E0B3E" w:rsidRPr="00CA5C2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it-IT"/>
        </w:rPr>
      </w:pPr>
    </w:p>
    <w:p w14:paraId="1392DE8A" w14:textId="341DC86B" w:rsidR="00804D66" w:rsidRPr="00CA5C2E" w:rsidRDefault="00804D66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FR"/>
        </w:rPr>
      </w:pPr>
      <w:r w:rsidRPr="00CA5C2E">
        <w:rPr>
          <w:rFonts w:ascii="Arial" w:hAnsi="Arial" w:cs="Arial"/>
          <w:sz w:val="18"/>
          <w:szCs w:val="18"/>
          <w:lang w:val="fr-FR"/>
        </w:rPr>
        <w:t>-------------------------------------------------------------------------------------------------------------------------------------------------------</w:t>
      </w:r>
    </w:p>
    <w:p w14:paraId="047021C3" w14:textId="77777777" w:rsidR="00804D66" w:rsidRPr="00CA5C2E" w:rsidRDefault="00804D66" w:rsidP="00804D66">
      <w:pPr>
        <w:rPr>
          <w:rFonts w:ascii="Arial" w:hAnsi="Arial" w:cs="Arial"/>
          <w:sz w:val="18"/>
          <w:szCs w:val="18"/>
          <w:lang w:val="fr-FR"/>
        </w:rPr>
      </w:pPr>
    </w:p>
    <w:p w14:paraId="58F638F9" w14:textId="5C9FDC48" w:rsidR="007F14D8" w:rsidRPr="004043A6" w:rsidRDefault="007F14D8" w:rsidP="007F14D8">
      <w:pPr>
        <w:rPr>
          <w:rFonts w:ascii="Arial" w:hAnsi="Arial" w:cs="Arial"/>
          <w:sz w:val="18"/>
          <w:szCs w:val="18"/>
        </w:rPr>
      </w:pPr>
      <w:bookmarkStart w:id="1" w:name="_GoBack"/>
      <w:bookmarkEnd w:id="1"/>
      <w:r w:rsidRPr="00CA5C2E">
        <w:rPr>
          <w:rFonts w:ascii="Arial" w:hAnsi="Arial" w:cs="Arial"/>
          <w:sz w:val="18"/>
          <w:szCs w:val="18"/>
          <w:lang w:val="fr-FR"/>
        </w:rPr>
        <w:t>ACUVUE</w:t>
      </w:r>
      <w:r w:rsidRPr="00CA5C2E">
        <w:rPr>
          <w:rFonts w:ascii="Arial" w:hAnsi="Arial" w:cs="Arial"/>
          <w:sz w:val="18"/>
          <w:szCs w:val="18"/>
          <w:vertAlign w:val="superscript"/>
          <w:lang w:val="fr-FR"/>
        </w:rPr>
        <w:t>®</w:t>
      </w:r>
      <w:r w:rsidRPr="00CA5C2E">
        <w:rPr>
          <w:rFonts w:ascii="Arial" w:hAnsi="Arial" w:cs="Arial"/>
          <w:sz w:val="18"/>
          <w:szCs w:val="18"/>
          <w:lang w:val="fr-FR"/>
        </w:rPr>
        <w:t>, 1∙DAY ACUVUE</w:t>
      </w:r>
      <w:r w:rsidRPr="00CA5C2E">
        <w:rPr>
          <w:rFonts w:ascii="Arial" w:hAnsi="Arial" w:cs="Arial"/>
          <w:sz w:val="18"/>
          <w:szCs w:val="18"/>
          <w:vertAlign w:val="superscript"/>
          <w:lang w:val="fr-FR"/>
        </w:rPr>
        <w:t>®</w:t>
      </w:r>
      <w:r w:rsidRPr="00CA5C2E">
        <w:rPr>
          <w:rFonts w:ascii="Arial" w:hAnsi="Arial" w:cs="Arial"/>
          <w:sz w:val="18"/>
          <w:szCs w:val="18"/>
          <w:lang w:val="fr-FR"/>
        </w:rPr>
        <w:t xml:space="preserve"> MOIST MULTIFOCAL, LACREON</w:t>
      </w:r>
      <w:r w:rsidRPr="00CA5C2E">
        <w:rPr>
          <w:rFonts w:ascii="Arial" w:hAnsi="Arial" w:cs="Arial"/>
          <w:sz w:val="18"/>
          <w:szCs w:val="18"/>
          <w:vertAlign w:val="superscript"/>
          <w:lang w:val="fr-FR"/>
        </w:rPr>
        <w:t>®</w:t>
      </w:r>
      <w:r w:rsidRPr="00CA5C2E">
        <w:rPr>
          <w:rFonts w:ascii="Arial" w:hAnsi="Arial" w:cs="Arial"/>
          <w:sz w:val="18"/>
          <w:szCs w:val="18"/>
          <w:lang w:val="fr-FR"/>
        </w:rPr>
        <w:t>, INTUISIGHT™ e SEE WHAT COULD BE</w:t>
      </w:r>
      <w:r w:rsidRPr="00CA5C2E">
        <w:rPr>
          <w:rFonts w:ascii="Arial" w:hAnsi="Arial" w:cs="Arial"/>
          <w:sz w:val="18"/>
          <w:szCs w:val="18"/>
          <w:vertAlign w:val="superscript"/>
          <w:lang w:val="fr-FR"/>
        </w:rPr>
        <w:t>®</w:t>
      </w:r>
      <w:r w:rsidRPr="00CA5C2E">
        <w:rPr>
          <w:rFonts w:ascii="Arial" w:hAnsi="Arial" w:cs="Arial"/>
          <w:sz w:val="18"/>
          <w:szCs w:val="18"/>
          <w:lang w:val="fr-FR"/>
        </w:rPr>
        <w:t xml:space="preserve"> sono marchi registrati della Johnson &amp; Johnson AG. Johnson &amp; Johnson Vision Care e parte della Johnson &amp; Johnson AG. </w:t>
      </w:r>
      <w:r w:rsidRPr="007F14D8">
        <w:rPr>
          <w:rFonts w:ascii="Arial" w:hAnsi="Arial" w:cs="Arial"/>
          <w:sz w:val="18"/>
          <w:szCs w:val="18"/>
        </w:rPr>
        <w:t>© Johnson &amp; Johnson AG 2015.</w:t>
      </w:r>
    </w:p>
    <w:sectPr w:rsidR="007F14D8" w:rsidRPr="004043A6" w:rsidSect="00BD56D1">
      <w:pgSz w:w="11900" w:h="16840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C74F9" w14:textId="77777777" w:rsidR="00D61DC5" w:rsidRDefault="00D61DC5" w:rsidP="00BD56D1">
      <w:r>
        <w:separator/>
      </w:r>
    </w:p>
  </w:endnote>
  <w:endnote w:type="continuationSeparator" w:id="0">
    <w:p w14:paraId="7F6FD509" w14:textId="77777777" w:rsidR="00D61DC5" w:rsidRDefault="00D61DC5" w:rsidP="00BD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FE4D6" w14:textId="77777777" w:rsidR="00D61DC5" w:rsidRDefault="00D61DC5" w:rsidP="00BD56D1">
      <w:r>
        <w:separator/>
      </w:r>
    </w:p>
  </w:footnote>
  <w:footnote w:type="continuationSeparator" w:id="0">
    <w:p w14:paraId="30487C63" w14:textId="77777777" w:rsidR="00D61DC5" w:rsidRDefault="00D61DC5" w:rsidP="00BD5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6AF2"/>
    <w:multiLevelType w:val="hybridMultilevel"/>
    <w:tmpl w:val="15FA97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434EF8"/>
    <w:multiLevelType w:val="hybridMultilevel"/>
    <w:tmpl w:val="677800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5023EE"/>
    <w:multiLevelType w:val="hybridMultilevel"/>
    <w:tmpl w:val="27F41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D10A4"/>
    <w:multiLevelType w:val="hybridMultilevel"/>
    <w:tmpl w:val="2FCCFC6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261B99"/>
    <w:multiLevelType w:val="hybridMultilevel"/>
    <w:tmpl w:val="062C1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76C9C"/>
    <w:multiLevelType w:val="hybridMultilevel"/>
    <w:tmpl w:val="1E506C6A"/>
    <w:lvl w:ilvl="0" w:tplc="6D0E4A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9E"/>
    <w:rsid w:val="0011570A"/>
    <w:rsid w:val="00167D90"/>
    <w:rsid w:val="00184306"/>
    <w:rsid w:val="00187C0A"/>
    <w:rsid w:val="001C3B38"/>
    <w:rsid w:val="0025351B"/>
    <w:rsid w:val="002A7E51"/>
    <w:rsid w:val="002C0FF7"/>
    <w:rsid w:val="00351971"/>
    <w:rsid w:val="00352CEA"/>
    <w:rsid w:val="00362B29"/>
    <w:rsid w:val="003D2D98"/>
    <w:rsid w:val="003E59D6"/>
    <w:rsid w:val="00401A5F"/>
    <w:rsid w:val="004043A6"/>
    <w:rsid w:val="00404A9E"/>
    <w:rsid w:val="00407BF3"/>
    <w:rsid w:val="004867F9"/>
    <w:rsid w:val="004A5C62"/>
    <w:rsid w:val="004F0CC1"/>
    <w:rsid w:val="00524E0B"/>
    <w:rsid w:val="00525BCC"/>
    <w:rsid w:val="00552AB3"/>
    <w:rsid w:val="005810C4"/>
    <w:rsid w:val="005B04C3"/>
    <w:rsid w:val="005C7D54"/>
    <w:rsid w:val="005F4E59"/>
    <w:rsid w:val="00616EF1"/>
    <w:rsid w:val="0066222E"/>
    <w:rsid w:val="00684B82"/>
    <w:rsid w:val="006B2252"/>
    <w:rsid w:val="006E2297"/>
    <w:rsid w:val="00700247"/>
    <w:rsid w:val="00797EED"/>
    <w:rsid w:val="007B597B"/>
    <w:rsid w:val="007C004E"/>
    <w:rsid w:val="007C4A51"/>
    <w:rsid w:val="007E0B3E"/>
    <w:rsid w:val="007F14D8"/>
    <w:rsid w:val="0080445C"/>
    <w:rsid w:val="00804D66"/>
    <w:rsid w:val="008141EB"/>
    <w:rsid w:val="008431C8"/>
    <w:rsid w:val="00851437"/>
    <w:rsid w:val="008D36D9"/>
    <w:rsid w:val="00904025"/>
    <w:rsid w:val="009F295B"/>
    <w:rsid w:val="00A22025"/>
    <w:rsid w:val="00A56FB5"/>
    <w:rsid w:val="00A72F79"/>
    <w:rsid w:val="00AC0C82"/>
    <w:rsid w:val="00AC5BF4"/>
    <w:rsid w:val="00B02B37"/>
    <w:rsid w:val="00B3180B"/>
    <w:rsid w:val="00B7598E"/>
    <w:rsid w:val="00B87A36"/>
    <w:rsid w:val="00B95456"/>
    <w:rsid w:val="00BD56D1"/>
    <w:rsid w:val="00C314E7"/>
    <w:rsid w:val="00C5762C"/>
    <w:rsid w:val="00CA0C86"/>
    <w:rsid w:val="00CA5C2E"/>
    <w:rsid w:val="00CC2714"/>
    <w:rsid w:val="00CD5303"/>
    <w:rsid w:val="00CF7317"/>
    <w:rsid w:val="00D03FB0"/>
    <w:rsid w:val="00D278CA"/>
    <w:rsid w:val="00D3291C"/>
    <w:rsid w:val="00D61DC5"/>
    <w:rsid w:val="00D64A10"/>
    <w:rsid w:val="00D7300D"/>
    <w:rsid w:val="00D86365"/>
    <w:rsid w:val="00DB629E"/>
    <w:rsid w:val="00DD46C8"/>
    <w:rsid w:val="00DE7BAC"/>
    <w:rsid w:val="00E14866"/>
    <w:rsid w:val="00E378B8"/>
    <w:rsid w:val="00E64251"/>
    <w:rsid w:val="00E85716"/>
    <w:rsid w:val="00E870FE"/>
    <w:rsid w:val="00EC05F3"/>
    <w:rsid w:val="00ED6670"/>
    <w:rsid w:val="00ED6745"/>
    <w:rsid w:val="00F318D3"/>
    <w:rsid w:val="00F80938"/>
    <w:rsid w:val="00FA1DAC"/>
    <w:rsid w:val="00FA3BBE"/>
    <w:rsid w:val="00FB0818"/>
    <w:rsid w:val="00FF3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AFB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  <w:style w:type="character" w:styleId="Kommentarzeichen">
    <w:name w:val="annotation reference"/>
    <w:basedOn w:val="Absatzstandardschriftart"/>
    <w:rsid w:val="00CA5C2E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CA5C2E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CA5C2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rsid w:val="00CA5C2E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CA5C2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  <w:style w:type="character" w:styleId="Kommentarzeichen">
    <w:name w:val="annotation reference"/>
    <w:basedOn w:val="Absatzstandardschriftart"/>
    <w:rsid w:val="00CA5C2E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CA5C2E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CA5C2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rsid w:val="00CA5C2E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CA5C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75DBC8-418C-4A41-B0CD-C9C1015E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Son Agency GmbH</Company>
  <LinksUpToDate>false</LinksUpToDate>
  <CharactersWithSpaces>2597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Pfeiffer</dc:creator>
  <cp:keywords/>
  <dc:description/>
  <cp:lastModifiedBy>SON Agency GmbH</cp:lastModifiedBy>
  <cp:revision>3</cp:revision>
  <dcterms:created xsi:type="dcterms:W3CDTF">2015-07-31T08:42:00Z</dcterms:created>
  <dcterms:modified xsi:type="dcterms:W3CDTF">2015-08-04T07:53:00Z</dcterms:modified>
  <cp:category/>
</cp:coreProperties>
</file>